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088" w:rsidRPr="0037252A" w:rsidRDefault="006272BD" w:rsidP="002177FF">
      <w:pPr>
        <w:spacing w:line="240" w:lineRule="auto"/>
        <w:ind w:firstLine="567"/>
        <w:rPr>
          <w:rFonts w:asciiTheme="minorHAnsi" w:hAnsiTheme="minorHAnsi"/>
          <w:b/>
          <w:lang w:val="en-US"/>
        </w:rPr>
      </w:pPr>
      <w:r w:rsidRPr="0037252A">
        <w:rPr>
          <w:rFonts w:asciiTheme="minorHAnsi" w:hAnsiTheme="minorHAnsi"/>
          <w:b/>
          <w:lang w:val="en-US"/>
        </w:rPr>
        <w:t xml:space="preserve">Simple and effective administration and visualization of microparticles in </w:t>
      </w:r>
      <w:r w:rsidR="00A80C1F" w:rsidRPr="0037252A">
        <w:rPr>
          <w:rFonts w:asciiTheme="minorHAnsi" w:hAnsiTheme="minorHAnsi"/>
          <w:b/>
          <w:lang w:val="en-US"/>
        </w:rPr>
        <w:t xml:space="preserve">the </w:t>
      </w:r>
      <w:r w:rsidRPr="0037252A">
        <w:rPr>
          <w:rFonts w:asciiTheme="minorHAnsi" w:hAnsiTheme="minorHAnsi"/>
          <w:b/>
          <w:lang w:val="en-US"/>
        </w:rPr>
        <w:t>circulatory system of small fishes using kidney injection</w:t>
      </w:r>
    </w:p>
    <w:p w:rsidR="009C6B61" w:rsidRPr="0037252A" w:rsidRDefault="009C6B61" w:rsidP="002177FF">
      <w:pPr>
        <w:spacing w:line="240" w:lineRule="auto"/>
        <w:ind w:firstLine="567"/>
        <w:rPr>
          <w:rFonts w:asciiTheme="minorHAnsi" w:hAnsiTheme="minorHAnsi"/>
          <w:b/>
          <w:lang w:val="en-US"/>
        </w:rPr>
      </w:pPr>
    </w:p>
    <w:p w:rsidR="00AB6088" w:rsidRPr="0037252A" w:rsidRDefault="006272BD" w:rsidP="002177FF">
      <w:pPr>
        <w:spacing w:line="240" w:lineRule="auto"/>
        <w:ind w:firstLine="567"/>
        <w:rPr>
          <w:rFonts w:asciiTheme="minorHAnsi" w:hAnsiTheme="minorHAnsi"/>
          <w:vertAlign w:val="superscript"/>
          <w:lang w:val="en-US"/>
        </w:rPr>
      </w:pPr>
      <w:r w:rsidRPr="0037252A">
        <w:rPr>
          <w:rFonts w:asciiTheme="minorHAnsi" w:hAnsiTheme="minorHAnsi"/>
          <w:lang w:val="en-US"/>
        </w:rPr>
        <w:t xml:space="preserve">Ekaterina </w:t>
      </w:r>
      <w:proofErr w:type="spellStart"/>
      <w:r w:rsidRPr="0037252A">
        <w:rPr>
          <w:rFonts w:asciiTheme="minorHAnsi" w:hAnsiTheme="minorHAnsi"/>
          <w:lang w:val="en-US"/>
        </w:rPr>
        <w:t>Borvinskaya</w:t>
      </w:r>
      <w:proofErr w:type="spellEnd"/>
      <w:r w:rsidRPr="0037252A">
        <w:rPr>
          <w:rFonts w:asciiTheme="minorHAnsi" w:hAnsiTheme="minorHAnsi"/>
          <w:lang w:val="en-US"/>
        </w:rPr>
        <w:t xml:space="preserve"> </w:t>
      </w:r>
      <w:r w:rsidRPr="0037252A">
        <w:rPr>
          <w:rFonts w:asciiTheme="minorHAnsi" w:hAnsiTheme="minorHAnsi"/>
          <w:vertAlign w:val="superscript"/>
          <w:lang w:val="en-US"/>
        </w:rPr>
        <w:t>1,2</w:t>
      </w:r>
      <w:r w:rsidRPr="0037252A">
        <w:rPr>
          <w:rFonts w:asciiTheme="minorHAnsi" w:hAnsiTheme="minorHAnsi"/>
          <w:lang w:val="en-US"/>
        </w:rPr>
        <w:t xml:space="preserve">, Anton </w:t>
      </w:r>
      <w:proofErr w:type="spellStart"/>
      <w:r w:rsidRPr="0037252A">
        <w:rPr>
          <w:rFonts w:asciiTheme="minorHAnsi" w:hAnsiTheme="minorHAnsi"/>
          <w:lang w:val="en-US"/>
        </w:rPr>
        <w:t>Gurkov</w:t>
      </w:r>
      <w:proofErr w:type="spellEnd"/>
      <w:r w:rsidRPr="0037252A">
        <w:rPr>
          <w:rFonts w:asciiTheme="minorHAnsi" w:hAnsiTheme="minorHAnsi"/>
          <w:lang w:val="en-US"/>
        </w:rPr>
        <w:t xml:space="preserve"> </w:t>
      </w:r>
      <w:r w:rsidRPr="0037252A">
        <w:rPr>
          <w:rFonts w:asciiTheme="minorHAnsi" w:hAnsiTheme="minorHAnsi"/>
          <w:vertAlign w:val="superscript"/>
          <w:lang w:val="en-US"/>
        </w:rPr>
        <w:t>1,3</w:t>
      </w:r>
      <w:r w:rsidRPr="0037252A">
        <w:rPr>
          <w:rFonts w:asciiTheme="minorHAnsi" w:hAnsiTheme="minorHAnsi"/>
          <w:lang w:val="en-US"/>
        </w:rPr>
        <w:t xml:space="preserve">, Ekaterina </w:t>
      </w:r>
      <w:proofErr w:type="spellStart"/>
      <w:r w:rsidRPr="0037252A">
        <w:rPr>
          <w:rFonts w:asciiTheme="minorHAnsi" w:hAnsiTheme="minorHAnsi"/>
          <w:lang w:val="en-US"/>
        </w:rPr>
        <w:t>Shchapova</w:t>
      </w:r>
      <w:proofErr w:type="spellEnd"/>
      <w:r w:rsidRPr="0037252A">
        <w:rPr>
          <w:rFonts w:asciiTheme="minorHAnsi" w:hAnsiTheme="minorHAnsi"/>
          <w:lang w:val="en-US"/>
        </w:rPr>
        <w:t xml:space="preserve"> </w:t>
      </w:r>
      <w:r w:rsidRPr="0037252A">
        <w:rPr>
          <w:rFonts w:asciiTheme="minorHAnsi" w:hAnsiTheme="minorHAnsi"/>
          <w:vertAlign w:val="superscript"/>
          <w:lang w:val="en-US"/>
        </w:rPr>
        <w:t>1</w:t>
      </w:r>
      <w:r w:rsidRPr="0037252A">
        <w:rPr>
          <w:rFonts w:asciiTheme="minorHAnsi" w:hAnsiTheme="minorHAnsi"/>
          <w:lang w:val="en-US"/>
        </w:rPr>
        <w:t xml:space="preserve">, Dmitry </w:t>
      </w:r>
      <w:proofErr w:type="spellStart"/>
      <w:r w:rsidRPr="0037252A">
        <w:rPr>
          <w:rFonts w:asciiTheme="minorHAnsi" w:hAnsiTheme="minorHAnsi"/>
          <w:lang w:val="en-US"/>
        </w:rPr>
        <w:t>Karnaukhov</w:t>
      </w:r>
      <w:proofErr w:type="spellEnd"/>
      <w:r w:rsidRPr="0037252A">
        <w:rPr>
          <w:rFonts w:asciiTheme="minorHAnsi" w:hAnsiTheme="minorHAnsi"/>
          <w:lang w:val="en-US"/>
        </w:rPr>
        <w:t xml:space="preserve"> </w:t>
      </w:r>
      <w:r w:rsidRPr="0037252A">
        <w:rPr>
          <w:rFonts w:asciiTheme="minorHAnsi" w:hAnsiTheme="minorHAnsi"/>
          <w:vertAlign w:val="superscript"/>
          <w:lang w:val="en-US"/>
        </w:rPr>
        <w:t>1</w:t>
      </w:r>
      <w:r w:rsidRPr="0037252A">
        <w:rPr>
          <w:rFonts w:asciiTheme="minorHAnsi" w:hAnsiTheme="minorHAnsi"/>
          <w:lang w:val="en-US"/>
        </w:rPr>
        <w:t xml:space="preserve">, Anton </w:t>
      </w:r>
      <w:proofErr w:type="spellStart"/>
      <w:r w:rsidRPr="0037252A">
        <w:rPr>
          <w:rFonts w:asciiTheme="minorHAnsi" w:hAnsiTheme="minorHAnsi"/>
          <w:lang w:val="en-US"/>
        </w:rPr>
        <w:t>Sadovoy</w:t>
      </w:r>
      <w:proofErr w:type="spellEnd"/>
      <w:r w:rsidRPr="0037252A">
        <w:rPr>
          <w:rFonts w:asciiTheme="minorHAnsi" w:hAnsiTheme="minorHAnsi"/>
          <w:lang w:val="en-US"/>
        </w:rPr>
        <w:t xml:space="preserve"> </w:t>
      </w:r>
      <w:r w:rsidRPr="0037252A">
        <w:rPr>
          <w:rFonts w:asciiTheme="minorHAnsi" w:hAnsiTheme="minorHAnsi"/>
          <w:vertAlign w:val="superscript"/>
          <w:lang w:val="en-US"/>
        </w:rPr>
        <w:t>4</w:t>
      </w:r>
      <w:r w:rsidRPr="0037252A">
        <w:rPr>
          <w:rFonts w:asciiTheme="minorHAnsi" w:hAnsiTheme="minorHAnsi"/>
          <w:lang w:val="en-US"/>
        </w:rPr>
        <w:t xml:space="preserve">, Igor </w:t>
      </w:r>
      <w:proofErr w:type="spellStart"/>
      <w:r w:rsidRPr="0037252A">
        <w:rPr>
          <w:rFonts w:asciiTheme="minorHAnsi" w:hAnsiTheme="minorHAnsi"/>
          <w:lang w:val="en-US"/>
        </w:rPr>
        <w:t>Meglinski</w:t>
      </w:r>
      <w:proofErr w:type="spellEnd"/>
      <w:r w:rsidRPr="0037252A">
        <w:rPr>
          <w:rFonts w:asciiTheme="minorHAnsi" w:hAnsiTheme="minorHAnsi"/>
          <w:lang w:val="en-US"/>
        </w:rPr>
        <w:t xml:space="preserve"> </w:t>
      </w:r>
      <w:r w:rsidRPr="0037252A">
        <w:rPr>
          <w:rFonts w:asciiTheme="minorHAnsi" w:hAnsiTheme="minorHAnsi"/>
          <w:vertAlign w:val="superscript"/>
          <w:lang w:val="en-US"/>
        </w:rPr>
        <w:t>1,5</w:t>
      </w:r>
      <w:r w:rsidRPr="0037252A">
        <w:rPr>
          <w:rFonts w:asciiTheme="minorHAnsi" w:hAnsiTheme="minorHAnsi"/>
          <w:lang w:val="en-US"/>
        </w:rPr>
        <w:t xml:space="preserve"> and Maxim </w:t>
      </w:r>
      <w:proofErr w:type="spellStart"/>
      <w:r w:rsidRPr="0037252A">
        <w:rPr>
          <w:rFonts w:asciiTheme="minorHAnsi" w:hAnsiTheme="minorHAnsi"/>
          <w:lang w:val="en-US"/>
        </w:rPr>
        <w:t>Timofeyev</w:t>
      </w:r>
      <w:proofErr w:type="spellEnd"/>
      <w:r w:rsidRPr="0037252A">
        <w:rPr>
          <w:rFonts w:asciiTheme="minorHAnsi" w:hAnsiTheme="minorHAnsi"/>
          <w:lang w:val="en-US"/>
        </w:rPr>
        <w:t xml:space="preserve"> </w:t>
      </w:r>
      <w:r w:rsidRPr="0037252A">
        <w:rPr>
          <w:rFonts w:asciiTheme="minorHAnsi" w:hAnsiTheme="minorHAnsi"/>
          <w:vertAlign w:val="superscript"/>
          <w:lang w:val="en-US"/>
        </w:rPr>
        <w:t>1</w:t>
      </w:r>
    </w:p>
    <w:p w:rsidR="009C6B61" w:rsidRPr="0037252A" w:rsidRDefault="009C6B61" w:rsidP="002177FF">
      <w:pPr>
        <w:spacing w:line="240" w:lineRule="auto"/>
        <w:ind w:firstLine="567"/>
        <w:rPr>
          <w:rFonts w:asciiTheme="minorHAnsi" w:hAnsiTheme="minorHAnsi"/>
          <w:lang w:val="en-US"/>
        </w:rPr>
      </w:pPr>
    </w:p>
    <w:p w:rsidR="00045AA1" w:rsidRPr="0037252A" w:rsidRDefault="00045AA1" w:rsidP="002177FF">
      <w:pPr>
        <w:spacing w:line="240" w:lineRule="auto"/>
        <w:ind w:firstLine="567"/>
        <w:rPr>
          <w:rFonts w:asciiTheme="minorHAnsi" w:hAnsiTheme="minorHAnsi"/>
          <w:lang w:val="en-US"/>
        </w:rPr>
      </w:pPr>
    </w:p>
    <w:p w:rsidR="00045AA1" w:rsidRPr="0037252A" w:rsidRDefault="006272BD" w:rsidP="002177FF">
      <w:pPr>
        <w:spacing w:line="240" w:lineRule="auto"/>
        <w:ind w:firstLine="567"/>
        <w:rPr>
          <w:rFonts w:asciiTheme="minorHAnsi" w:hAnsiTheme="minorHAnsi"/>
          <w:i/>
          <w:lang w:val="en-US"/>
        </w:rPr>
      </w:pPr>
      <w:proofErr w:type="gramStart"/>
      <w:r w:rsidRPr="0037252A">
        <w:rPr>
          <w:rFonts w:asciiTheme="minorHAnsi" w:hAnsiTheme="minorHAnsi"/>
          <w:i/>
          <w:vertAlign w:val="superscript"/>
          <w:lang w:val="en-US"/>
        </w:rPr>
        <w:t>1</w:t>
      </w:r>
      <w:r w:rsidRPr="0037252A">
        <w:rPr>
          <w:rFonts w:asciiTheme="minorHAnsi" w:hAnsiTheme="minorHAnsi"/>
          <w:i/>
          <w:lang w:val="en-US"/>
        </w:rPr>
        <w:t>Institute of Biology at Irkutsk Sta</w:t>
      </w:r>
      <w:r w:rsidR="007E5F9D" w:rsidRPr="0037252A">
        <w:rPr>
          <w:rFonts w:asciiTheme="minorHAnsi" w:hAnsiTheme="minorHAnsi"/>
          <w:i/>
          <w:lang w:val="en-US"/>
        </w:rPr>
        <w:t>te University, Irkutsk, Russia.</w:t>
      </w:r>
      <w:proofErr w:type="gramEnd"/>
    </w:p>
    <w:p w:rsidR="00045AA1" w:rsidRPr="0037252A" w:rsidRDefault="006272BD" w:rsidP="002177FF">
      <w:pPr>
        <w:spacing w:line="240" w:lineRule="auto"/>
        <w:ind w:firstLine="567"/>
        <w:rPr>
          <w:rFonts w:asciiTheme="minorHAnsi" w:hAnsiTheme="minorHAnsi"/>
          <w:i/>
          <w:lang w:val="en-US"/>
        </w:rPr>
      </w:pPr>
      <w:r w:rsidRPr="0037252A">
        <w:rPr>
          <w:rFonts w:asciiTheme="minorHAnsi" w:hAnsiTheme="minorHAnsi"/>
          <w:i/>
          <w:vertAlign w:val="superscript"/>
          <w:lang w:val="en-US"/>
        </w:rPr>
        <w:t>2</w:t>
      </w:r>
      <w:r w:rsidRPr="0037252A">
        <w:rPr>
          <w:rFonts w:asciiTheme="minorHAnsi" w:hAnsiTheme="minorHAnsi"/>
          <w:i/>
          <w:lang w:val="en-US"/>
        </w:rPr>
        <w:t>Institute of Biology at Karelian Research Centre of Russian Academy of Sciences,</w:t>
      </w:r>
    </w:p>
    <w:p w:rsidR="00045AA1" w:rsidRPr="0037252A" w:rsidRDefault="007E5F9D" w:rsidP="002177FF">
      <w:pPr>
        <w:spacing w:line="240" w:lineRule="auto"/>
        <w:ind w:firstLine="567"/>
        <w:rPr>
          <w:rFonts w:asciiTheme="minorHAnsi" w:hAnsiTheme="minorHAnsi"/>
          <w:i/>
          <w:lang w:val="en-US"/>
        </w:rPr>
      </w:pPr>
      <w:r w:rsidRPr="0037252A">
        <w:rPr>
          <w:rFonts w:asciiTheme="minorHAnsi" w:hAnsiTheme="minorHAnsi"/>
          <w:i/>
          <w:lang w:val="en-US"/>
        </w:rPr>
        <w:t>Petrozavodsk, Russia.</w:t>
      </w:r>
    </w:p>
    <w:p w:rsidR="00045AA1" w:rsidRPr="0037252A" w:rsidRDefault="006272BD" w:rsidP="002177FF">
      <w:pPr>
        <w:spacing w:line="240" w:lineRule="auto"/>
        <w:ind w:firstLine="567"/>
        <w:rPr>
          <w:rFonts w:asciiTheme="minorHAnsi" w:hAnsiTheme="minorHAnsi"/>
          <w:i/>
          <w:lang w:val="en-US"/>
        </w:rPr>
      </w:pPr>
      <w:proofErr w:type="gramStart"/>
      <w:r w:rsidRPr="0037252A">
        <w:rPr>
          <w:rFonts w:asciiTheme="minorHAnsi" w:hAnsiTheme="minorHAnsi"/>
          <w:i/>
          <w:vertAlign w:val="superscript"/>
          <w:lang w:val="en-US"/>
        </w:rPr>
        <w:t>3</w:t>
      </w:r>
      <w:r w:rsidRPr="0037252A">
        <w:rPr>
          <w:rFonts w:asciiTheme="minorHAnsi" w:hAnsiTheme="minorHAnsi"/>
          <w:i/>
          <w:lang w:val="en-US"/>
        </w:rPr>
        <w:t>Baikal Research Centre, Irkutsk, Russia.</w:t>
      </w:r>
      <w:proofErr w:type="gramEnd"/>
    </w:p>
    <w:p w:rsidR="00045AA1" w:rsidRPr="0037252A" w:rsidRDefault="006272BD" w:rsidP="002177FF">
      <w:pPr>
        <w:spacing w:line="240" w:lineRule="auto"/>
        <w:ind w:firstLine="567"/>
        <w:rPr>
          <w:rFonts w:asciiTheme="minorHAnsi" w:hAnsiTheme="minorHAnsi"/>
          <w:i/>
          <w:lang w:val="en-US"/>
        </w:rPr>
      </w:pPr>
      <w:proofErr w:type="gramStart"/>
      <w:r w:rsidRPr="0037252A">
        <w:rPr>
          <w:rFonts w:asciiTheme="minorHAnsi" w:hAnsiTheme="minorHAnsi"/>
          <w:i/>
          <w:vertAlign w:val="superscript"/>
          <w:lang w:val="en-US"/>
        </w:rPr>
        <w:t>4</w:t>
      </w:r>
      <w:r w:rsidRPr="0037252A">
        <w:rPr>
          <w:rFonts w:asciiTheme="minorHAnsi" w:hAnsiTheme="minorHAnsi"/>
          <w:i/>
          <w:lang w:val="en-US"/>
        </w:rPr>
        <w:t>Institute of Materials Research and Engineering, A*STAR, Singapore.</w:t>
      </w:r>
      <w:proofErr w:type="gramEnd"/>
    </w:p>
    <w:p w:rsidR="00045AA1" w:rsidRPr="0037252A" w:rsidRDefault="006272BD" w:rsidP="002177FF">
      <w:pPr>
        <w:spacing w:line="240" w:lineRule="auto"/>
        <w:ind w:firstLine="567"/>
        <w:rPr>
          <w:rFonts w:asciiTheme="minorHAnsi" w:hAnsiTheme="minorHAnsi"/>
          <w:i/>
          <w:lang w:val="en-US"/>
        </w:rPr>
      </w:pPr>
      <w:r w:rsidRPr="0037252A">
        <w:rPr>
          <w:rFonts w:asciiTheme="minorHAnsi" w:hAnsiTheme="minorHAnsi"/>
          <w:i/>
          <w:vertAlign w:val="superscript"/>
          <w:lang w:val="en-US"/>
        </w:rPr>
        <w:t>5</w:t>
      </w:r>
      <w:r w:rsidRPr="0037252A">
        <w:rPr>
          <w:rFonts w:asciiTheme="minorHAnsi" w:hAnsiTheme="minorHAnsi"/>
          <w:i/>
          <w:lang w:val="en-US"/>
        </w:rPr>
        <w:t>University of Oulu, Optoelectronics and Measurement Techniques Laboratory,</w:t>
      </w:r>
    </w:p>
    <w:p w:rsidR="009C6B61" w:rsidRPr="0037252A" w:rsidRDefault="006272BD" w:rsidP="002177FF">
      <w:pPr>
        <w:spacing w:line="240" w:lineRule="auto"/>
        <w:ind w:firstLine="567"/>
        <w:rPr>
          <w:rFonts w:asciiTheme="minorHAnsi" w:hAnsiTheme="minorHAnsi"/>
          <w:i/>
          <w:lang w:val="en-US"/>
        </w:rPr>
      </w:pPr>
      <w:r w:rsidRPr="0037252A">
        <w:rPr>
          <w:rFonts w:asciiTheme="minorHAnsi" w:hAnsiTheme="minorHAnsi"/>
          <w:i/>
          <w:lang w:val="en-US"/>
        </w:rPr>
        <w:t>Oulu, Finland.</w:t>
      </w:r>
    </w:p>
    <w:p w:rsidR="009C6B61" w:rsidRPr="0037252A" w:rsidRDefault="009C6B61" w:rsidP="002177FF">
      <w:pPr>
        <w:spacing w:line="240" w:lineRule="auto"/>
        <w:ind w:firstLine="567"/>
        <w:rPr>
          <w:rFonts w:asciiTheme="minorHAnsi" w:hAnsiTheme="minorHAnsi"/>
          <w:b/>
          <w:lang w:val="en-US"/>
        </w:rPr>
      </w:pPr>
    </w:p>
    <w:p w:rsidR="007E5F9D" w:rsidRPr="0037252A" w:rsidRDefault="007E5F9D" w:rsidP="002177FF">
      <w:pPr>
        <w:spacing w:line="240" w:lineRule="auto"/>
        <w:ind w:firstLine="567"/>
        <w:rPr>
          <w:rFonts w:asciiTheme="minorHAnsi" w:hAnsiTheme="minorHAnsi" w:cstheme="minorHAnsi"/>
          <w:bCs/>
          <w:i/>
          <w:lang w:val="en-US"/>
        </w:rPr>
      </w:pPr>
      <w:r w:rsidRPr="0037252A">
        <w:rPr>
          <w:rFonts w:asciiTheme="minorHAnsi" w:hAnsiTheme="minorHAnsi" w:cstheme="minorHAnsi"/>
          <w:bCs/>
          <w:i/>
          <w:lang w:val="en-US"/>
        </w:rPr>
        <w:t>Corresponding Author:</w:t>
      </w:r>
    </w:p>
    <w:p w:rsidR="007E5F9D" w:rsidRPr="0037252A" w:rsidRDefault="007E5F9D" w:rsidP="002177FF">
      <w:pPr>
        <w:spacing w:line="240" w:lineRule="auto"/>
        <w:ind w:firstLine="567"/>
        <w:rPr>
          <w:rFonts w:asciiTheme="minorHAnsi" w:hAnsiTheme="minorHAnsi" w:cstheme="minorHAnsi"/>
          <w:bCs/>
          <w:i/>
          <w:lang w:val="en-US"/>
        </w:rPr>
      </w:pPr>
      <w:r w:rsidRPr="0037252A">
        <w:rPr>
          <w:rFonts w:asciiTheme="minorHAnsi" w:hAnsiTheme="minorHAnsi"/>
          <w:i/>
          <w:lang w:val="en-US"/>
        </w:rPr>
        <w:t xml:space="preserve">Maxim </w:t>
      </w:r>
      <w:proofErr w:type="spellStart"/>
      <w:r w:rsidRPr="0037252A">
        <w:rPr>
          <w:rFonts w:asciiTheme="minorHAnsi" w:hAnsiTheme="minorHAnsi"/>
          <w:i/>
          <w:lang w:val="en-US"/>
        </w:rPr>
        <w:t>Timofeyev</w:t>
      </w:r>
      <w:proofErr w:type="spellEnd"/>
    </w:p>
    <w:p w:rsidR="007E5F9D" w:rsidRPr="0037252A" w:rsidRDefault="007E5F9D" w:rsidP="002177FF">
      <w:pPr>
        <w:spacing w:line="240" w:lineRule="auto"/>
        <w:ind w:firstLine="567"/>
        <w:rPr>
          <w:rFonts w:asciiTheme="minorHAnsi" w:hAnsiTheme="minorHAnsi" w:cstheme="minorHAnsi"/>
          <w:bCs/>
          <w:i/>
          <w:lang w:val="en-US"/>
        </w:rPr>
      </w:pPr>
      <w:r w:rsidRPr="0037252A">
        <w:rPr>
          <w:rFonts w:asciiTheme="minorHAnsi" w:hAnsiTheme="minorHAnsi" w:cstheme="minorHAnsi"/>
          <w:bCs/>
          <w:i/>
          <w:lang w:val="en-US"/>
        </w:rPr>
        <w:t xml:space="preserve">Email Address: </w:t>
      </w:r>
      <w:r w:rsidRPr="0037252A">
        <w:rPr>
          <w:rFonts w:asciiTheme="minorHAnsi" w:hAnsiTheme="minorHAnsi" w:cs="Arial"/>
          <w:i/>
          <w:shd w:val="clear" w:color="auto" w:fill="FFFFFF"/>
          <w:lang w:val="en-US"/>
        </w:rPr>
        <w:t>m.a.timofeyev@gmail.com</w:t>
      </w:r>
    </w:p>
    <w:p w:rsidR="007E5F9D" w:rsidRPr="0037252A" w:rsidRDefault="007E5F9D" w:rsidP="002177FF">
      <w:pPr>
        <w:spacing w:line="240" w:lineRule="auto"/>
        <w:ind w:firstLine="567"/>
        <w:rPr>
          <w:rFonts w:asciiTheme="minorHAnsi" w:hAnsiTheme="minorHAnsi" w:cstheme="minorHAnsi"/>
          <w:bCs/>
          <w:lang w:val="en-US"/>
        </w:rPr>
      </w:pPr>
      <w:r w:rsidRPr="0037252A">
        <w:rPr>
          <w:rFonts w:asciiTheme="minorHAnsi" w:hAnsiTheme="minorHAnsi" w:cstheme="minorHAnsi"/>
          <w:bCs/>
          <w:i/>
          <w:lang w:val="en-US"/>
        </w:rPr>
        <w:t>Tel: (3952)-243-077</w:t>
      </w:r>
    </w:p>
    <w:p w:rsidR="007E5F9D" w:rsidRPr="00D11D28" w:rsidRDefault="007E5F9D" w:rsidP="002177FF">
      <w:pPr>
        <w:spacing w:line="240" w:lineRule="auto"/>
        <w:ind w:firstLine="567"/>
        <w:rPr>
          <w:rStyle w:val="af6"/>
        </w:rPr>
      </w:pPr>
    </w:p>
    <w:p w:rsidR="007E5F9D" w:rsidRPr="0037252A" w:rsidRDefault="007E5F9D" w:rsidP="002177FF">
      <w:pPr>
        <w:pStyle w:val="aa"/>
        <w:spacing w:before="0" w:beforeAutospacing="0" w:after="0" w:afterAutospacing="0"/>
        <w:ind w:firstLine="567"/>
        <w:rPr>
          <w:rFonts w:asciiTheme="minorHAnsi" w:hAnsiTheme="minorHAnsi" w:cs="Arial"/>
          <w:b/>
          <w:bCs/>
          <w:i/>
          <w:lang w:val="en-US"/>
        </w:rPr>
      </w:pPr>
      <w:r w:rsidRPr="0037252A">
        <w:rPr>
          <w:rFonts w:asciiTheme="minorHAnsi" w:hAnsiTheme="minorHAnsi" w:cs="Arial"/>
          <w:bCs/>
          <w:i/>
          <w:lang w:val="en-US"/>
        </w:rPr>
        <w:t>Email Addresses of Co-authors</w:t>
      </w:r>
      <w:r w:rsidRPr="0037252A">
        <w:rPr>
          <w:rFonts w:asciiTheme="minorHAnsi" w:hAnsiTheme="minorHAnsi" w:cs="Arial"/>
          <w:b/>
          <w:bCs/>
          <w:i/>
          <w:lang w:val="en-US"/>
        </w:rPr>
        <w:t>:</w:t>
      </w:r>
    </w:p>
    <w:p w:rsidR="00762F68" w:rsidRPr="0037252A" w:rsidRDefault="00762F68" w:rsidP="002177FF">
      <w:pPr>
        <w:pStyle w:val="aa"/>
        <w:spacing w:before="0" w:beforeAutospacing="0" w:after="0" w:afterAutospacing="0"/>
        <w:ind w:firstLine="567"/>
        <w:rPr>
          <w:rFonts w:asciiTheme="minorHAnsi" w:hAnsiTheme="minorHAnsi" w:cs="Arial"/>
          <w:bCs/>
          <w:i/>
          <w:lang w:val="en-US"/>
        </w:rPr>
      </w:pPr>
      <w:r w:rsidRPr="0037252A">
        <w:rPr>
          <w:rFonts w:asciiTheme="minorHAnsi" w:hAnsiTheme="minorHAnsi" w:cs="Arial"/>
          <w:bCs/>
          <w:i/>
          <w:lang w:val="en-US"/>
        </w:rPr>
        <w:t>Ekaterina Borvinskaya (borvinska@gmail.com)</w:t>
      </w:r>
    </w:p>
    <w:p w:rsidR="007E5F9D" w:rsidRPr="0037252A" w:rsidRDefault="007E5F9D" w:rsidP="002177FF">
      <w:pPr>
        <w:spacing w:line="240" w:lineRule="auto"/>
        <w:ind w:firstLine="567"/>
        <w:rPr>
          <w:rFonts w:asciiTheme="minorHAnsi" w:hAnsiTheme="minorHAnsi"/>
          <w:i/>
          <w:lang w:val="en-US"/>
        </w:rPr>
      </w:pPr>
      <w:r w:rsidRPr="0037252A">
        <w:rPr>
          <w:rFonts w:asciiTheme="minorHAnsi" w:hAnsiTheme="minorHAnsi"/>
          <w:i/>
          <w:lang w:val="en-US"/>
        </w:rPr>
        <w:t xml:space="preserve">Anton </w:t>
      </w:r>
      <w:proofErr w:type="spellStart"/>
      <w:r w:rsidRPr="0037252A">
        <w:rPr>
          <w:rFonts w:asciiTheme="minorHAnsi" w:hAnsiTheme="minorHAnsi"/>
          <w:i/>
          <w:lang w:val="en-US"/>
        </w:rPr>
        <w:t>Gurkov</w:t>
      </w:r>
      <w:proofErr w:type="spellEnd"/>
      <w:r w:rsidRPr="0037252A">
        <w:rPr>
          <w:rFonts w:asciiTheme="minorHAnsi" w:hAnsiTheme="minorHAnsi"/>
          <w:i/>
          <w:lang w:val="en-US"/>
        </w:rPr>
        <w:t xml:space="preserve"> (a.n.gurkov@gmail.com)</w:t>
      </w:r>
    </w:p>
    <w:p w:rsidR="007E5F9D" w:rsidRPr="0037252A" w:rsidRDefault="007E5F9D" w:rsidP="002177FF">
      <w:pPr>
        <w:spacing w:line="240" w:lineRule="auto"/>
        <w:ind w:firstLine="567"/>
        <w:rPr>
          <w:rFonts w:asciiTheme="minorHAnsi" w:hAnsiTheme="minorHAnsi"/>
          <w:i/>
          <w:lang w:val="en-US"/>
        </w:rPr>
      </w:pPr>
      <w:r w:rsidRPr="0037252A">
        <w:rPr>
          <w:rFonts w:asciiTheme="minorHAnsi" w:hAnsiTheme="minorHAnsi"/>
          <w:i/>
          <w:lang w:val="en-US"/>
        </w:rPr>
        <w:t xml:space="preserve">Ekaterina </w:t>
      </w:r>
      <w:proofErr w:type="spellStart"/>
      <w:r w:rsidRPr="0037252A">
        <w:rPr>
          <w:rFonts w:asciiTheme="minorHAnsi" w:hAnsiTheme="minorHAnsi"/>
          <w:i/>
          <w:lang w:val="en-US"/>
        </w:rPr>
        <w:t>Shchapova</w:t>
      </w:r>
      <w:proofErr w:type="spellEnd"/>
      <w:r w:rsidRPr="0037252A">
        <w:rPr>
          <w:rFonts w:asciiTheme="minorHAnsi" w:hAnsiTheme="minorHAnsi"/>
          <w:i/>
          <w:lang w:val="en-US"/>
        </w:rPr>
        <w:t xml:space="preserve"> (</w:t>
      </w:r>
      <w:r w:rsidRPr="0037252A">
        <w:rPr>
          <w:rFonts w:asciiTheme="minorHAnsi" w:hAnsiTheme="minorHAnsi" w:cs="Arial"/>
          <w:i/>
          <w:shd w:val="clear" w:color="auto" w:fill="FFFFFF"/>
          <w:lang w:val="en-US"/>
        </w:rPr>
        <w:t>shchapova.katerina@gmail.com)</w:t>
      </w:r>
    </w:p>
    <w:p w:rsidR="007E5F9D" w:rsidRPr="0037252A" w:rsidRDefault="007E5F9D" w:rsidP="002177FF">
      <w:pPr>
        <w:spacing w:line="240" w:lineRule="auto"/>
        <w:ind w:firstLine="567"/>
        <w:rPr>
          <w:rFonts w:asciiTheme="minorHAnsi" w:hAnsiTheme="minorHAnsi"/>
          <w:i/>
          <w:lang w:val="en-US"/>
        </w:rPr>
      </w:pPr>
      <w:r w:rsidRPr="0037252A">
        <w:rPr>
          <w:rFonts w:asciiTheme="minorHAnsi" w:hAnsiTheme="minorHAnsi"/>
          <w:i/>
          <w:lang w:val="en-US"/>
        </w:rPr>
        <w:t xml:space="preserve">Dmitry </w:t>
      </w:r>
      <w:proofErr w:type="spellStart"/>
      <w:r w:rsidRPr="0037252A">
        <w:rPr>
          <w:rFonts w:asciiTheme="minorHAnsi" w:hAnsiTheme="minorHAnsi"/>
          <w:i/>
          <w:lang w:val="en-US"/>
        </w:rPr>
        <w:t>Karnaukhov</w:t>
      </w:r>
      <w:proofErr w:type="spellEnd"/>
      <w:r w:rsidRPr="0037252A">
        <w:rPr>
          <w:rFonts w:asciiTheme="minorHAnsi" w:hAnsiTheme="minorHAnsi"/>
          <w:i/>
          <w:lang w:val="en-US"/>
        </w:rPr>
        <w:t xml:space="preserve"> (</w:t>
      </w:r>
      <w:r w:rsidRPr="0037252A">
        <w:rPr>
          <w:rFonts w:asciiTheme="minorHAnsi" w:hAnsiTheme="minorHAnsi" w:cs="Arial"/>
          <w:i/>
          <w:shd w:val="clear" w:color="auto" w:fill="FFFFFF"/>
          <w:lang w:val="en-US"/>
        </w:rPr>
        <w:t>karnauhovdmitrii@gmail.com)</w:t>
      </w:r>
    </w:p>
    <w:p w:rsidR="007E5F9D" w:rsidRPr="0037252A" w:rsidRDefault="007E5F9D" w:rsidP="002177FF">
      <w:pPr>
        <w:spacing w:line="240" w:lineRule="auto"/>
        <w:ind w:firstLine="567"/>
        <w:rPr>
          <w:rFonts w:asciiTheme="minorHAnsi" w:hAnsiTheme="minorHAnsi"/>
          <w:i/>
          <w:lang w:val="en-US"/>
        </w:rPr>
      </w:pPr>
      <w:r w:rsidRPr="0037252A">
        <w:rPr>
          <w:rFonts w:asciiTheme="minorHAnsi" w:hAnsiTheme="minorHAnsi"/>
          <w:i/>
          <w:lang w:val="en-US"/>
        </w:rPr>
        <w:t>Anton Sadovoy (sadovoyav@imre.a-star.edu.sg)</w:t>
      </w:r>
    </w:p>
    <w:p w:rsidR="007E5F9D" w:rsidRPr="0037252A" w:rsidRDefault="007E5F9D" w:rsidP="002177FF">
      <w:pPr>
        <w:spacing w:line="240" w:lineRule="auto"/>
        <w:ind w:firstLine="567"/>
        <w:rPr>
          <w:rFonts w:asciiTheme="minorHAnsi" w:hAnsiTheme="minorHAnsi"/>
          <w:i/>
          <w:lang w:val="en-US"/>
        </w:rPr>
      </w:pPr>
      <w:r w:rsidRPr="0037252A">
        <w:rPr>
          <w:rFonts w:asciiTheme="minorHAnsi" w:hAnsiTheme="minorHAnsi"/>
          <w:i/>
          <w:lang w:val="en-US"/>
        </w:rPr>
        <w:t xml:space="preserve">Igor </w:t>
      </w:r>
      <w:proofErr w:type="spellStart"/>
      <w:r w:rsidRPr="0037252A">
        <w:rPr>
          <w:rFonts w:asciiTheme="minorHAnsi" w:hAnsiTheme="minorHAnsi"/>
          <w:i/>
          <w:lang w:val="en-US"/>
        </w:rPr>
        <w:t>Meglinski</w:t>
      </w:r>
      <w:proofErr w:type="spellEnd"/>
      <w:r w:rsidRPr="0037252A">
        <w:rPr>
          <w:rFonts w:asciiTheme="minorHAnsi" w:hAnsiTheme="minorHAnsi"/>
          <w:i/>
          <w:lang w:val="en-US"/>
        </w:rPr>
        <w:t xml:space="preserve"> (igor.meglinski@oulu.fi)</w:t>
      </w:r>
    </w:p>
    <w:p w:rsidR="00A179BC" w:rsidRPr="0037252A" w:rsidRDefault="00A179BC" w:rsidP="002177FF">
      <w:pPr>
        <w:spacing w:line="240" w:lineRule="auto"/>
        <w:ind w:firstLine="567"/>
        <w:rPr>
          <w:rFonts w:asciiTheme="minorHAnsi" w:hAnsiTheme="minorHAnsi"/>
          <w:lang w:val="en-US"/>
        </w:rPr>
      </w:pPr>
    </w:p>
    <w:p w:rsidR="00A179BC" w:rsidRPr="0037252A" w:rsidRDefault="00A179BC" w:rsidP="002177FF">
      <w:pPr>
        <w:spacing w:line="240" w:lineRule="auto"/>
        <w:ind w:firstLine="567"/>
        <w:rPr>
          <w:rFonts w:asciiTheme="minorHAnsi" w:hAnsiTheme="minorHAnsi"/>
          <w:b/>
          <w:lang w:val="en-US"/>
        </w:rPr>
      </w:pPr>
    </w:p>
    <w:p w:rsidR="004A10B3" w:rsidRPr="0037252A" w:rsidRDefault="004A10B3" w:rsidP="002177FF">
      <w:pPr>
        <w:spacing w:line="240" w:lineRule="auto"/>
        <w:ind w:firstLine="567"/>
        <w:rPr>
          <w:rFonts w:asciiTheme="minorHAnsi" w:hAnsiTheme="minorHAnsi"/>
          <w:b/>
          <w:lang w:val="en-US"/>
        </w:rPr>
      </w:pPr>
    </w:p>
    <w:p w:rsidR="005B1F85" w:rsidRPr="0037252A" w:rsidRDefault="005B1F85" w:rsidP="002177FF">
      <w:pPr>
        <w:widowControl/>
        <w:spacing w:line="240" w:lineRule="auto"/>
        <w:ind w:firstLine="567"/>
        <w:outlineLvl w:val="1"/>
        <w:rPr>
          <w:rFonts w:asciiTheme="minorHAnsi" w:eastAsia="Times New Roman" w:hAnsiTheme="minorHAnsi"/>
          <w:b/>
          <w:bCs/>
          <w:lang w:val="en-US" w:eastAsia="ru-RU"/>
        </w:rPr>
      </w:pPr>
      <w:r w:rsidRPr="0037252A">
        <w:rPr>
          <w:rFonts w:asciiTheme="minorHAnsi" w:eastAsia="Times New Roman" w:hAnsiTheme="minorHAnsi"/>
          <w:b/>
          <w:bCs/>
          <w:lang w:val="en-US" w:eastAsia="ru-RU"/>
        </w:rPr>
        <w:t>Short abstract</w:t>
      </w:r>
    </w:p>
    <w:p w:rsidR="000B6507" w:rsidRPr="0037252A" w:rsidRDefault="00ED11A7" w:rsidP="002177FF">
      <w:pPr>
        <w:tabs>
          <w:tab w:val="left" w:pos="0"/>
        </w:tabs>
        <w:spacing w:line="240" w:lineRule="auto"/>
        <w:ind w:firstLine="567"/>
        <w:rPr>
          <w:rStyle w:val="a8"/>
          <w:rFonts w:asciiTheme="minorHAnsi" w:eastAsiaTheme="minorEastAsia" w:hAnsiTheme="minorHAnsi" w:cstheme="minorBidi"/>
          <w:i w:val="0"/>
          <w:sz w:val="22"/>
          <w:szCs w:val="22"/>
          <w:lang w:val="en-US" w:eastAsia="ru-RU"/>
        </w:rPr>
      </w:pPr>
      <w:r w:rsidRPr="0037252A">
        <w:rPr>
          <w:rFonts w:asciiTheme="minorHAnsi" w:hAnsiTheme="minorHAnsi"/>
          <w:lang w:val="en-US"/>
        </w:rPr>
        <w:t>Th</w:t>
      </w:r>
      <w:r w:rsidR="004849F4" w:rsidRPr="0037252A">
        <w:rPr>
          <w:rFonts w:asciiTheme="minorHAnsi" w:hAnsiTheme="minorHAnsi"/>
          <w:lang w:val="en-US"/>
        </w:rPr>
        <w:t>is</w:t>
      </w:r>
      <w:r w:rsidRPr="0037252A">
        <w:rPr>
          <w:rFonts w:asciiTheme="minorHAnsi" w:hAnsiTheme="minorHAnsi"/>
          <w:lang w:val="en-US"/>
        </w:rPr>
        <w:t xml:space="preserve"> article demonstrate</w:t>
      </w:r>
      <w:r w:rsidR="00131C8F" w:rsidRPr="0037252A">
        <w:rPr>
          <w:rFonts w:asciiTheme="minorHAnsi" w:hAnsiTheme="minorHAnsi"/>
          <w:lang w:val="en-US"/>
        </w:rPr>
        <w:t>s</w:t>
      </w:r>
      <w:r w:rsidRPr="0037252A">
        <w:rPr>
          <w:rFonts w:asciiTheme="minorHAnsi" w:hAnsiTheme="minorHAnsi"/>
          <w:lang w:val="en-US"/>
        </w:rPr>
        <w:t xml:space="preserve"> the </w:t>
      </w:r>
      <w:r w:rsidRPr="00D11D28">
        <w:rPr>
          <w:rStyle w:val="af6"/>
        </w:rPr>
        <w:t>principles of a quick,</w:t>
      </w:r>
      <w:r w:rsidR="003105FD" w:rsidRPr="00D11D28">
        <w:rPr>
          <w:rStyle w:val="af6"/>
        </w:rPr>
        <w:t xml:space="preserve"> minimal</w:t>
      </w:r>
      <w:r w:rsidR="00CD447A" w:rsidRPr="00D11D28">
        <w:rPr>
          <w:rStyle w:val="af6"/>
        </w:rPr>
        <w:t xml:space="preserve">ly </w:t>
      </w:r>
      <w:r w:rsidR="003105FD" w:rsidRPr="00D11D28">
        <w:rPr>
          <w:rStyle w:val="af6"/>
        </w:rPr>
        <w:t>invasive</w:t>
      </w:r>
      <w:r w:rsidRPr="00D11D28">
        <w:rPr>
          <w:rStyle w:val="af6"/>
        </w:rPr>
        <w:t xml:space="preserve"> </w:t>
      </w:r>
      <w:r w:rsidR="004849F4" w:rsidRPr="00D11D28">
        <w:rPr>
          <w:rStyle w:val="af6"/>
        </w:rPr>
        <w:t xml:space="preserve">injection </w:t>
      </w:r>
      <w:r w:rsidRPr="00D11D28">
        <w:rPr>
          <w:rStyle w:val="af6"/>
        </w:rPr>
        <w:t>of fluorescent microparticles into the circulatory system of</w:t>
      </w:r>
      <w:r w:rsidRPr="0037252A">
        <w:rPr>
          <w:rFonts w:asciiTheme="minorHAnsi" w:hAnsiTheme="minorHAnsi"/>
          <w:lang w:val="en-US"/>
        </w:rPr>
        <w:t xml:space="preserve"> small fish</w:t>
      </w:r>
      <w:r w:rsidR="00876C20" w:rsidRPr="0037252A">
        <w:rPr>
          <w:rFonts w:asciiTheme="minorHAnsi" w:hAnsiTheme="minorHAnsi"/>
          <w:lang w:val="en-US"/>
        </w:rPr>
        <w:t>es</w:t>
      </w:r>
      <w:r w:rsidRPr="0037252A">
        <w:rPr>
          <w:rFonts w:asciiTheme="minorHAnsi" w:hAnsiTheme="minorHAnsi"/>
          <w:lang w:val="en-US"/>
        </w:rPr>
        <w:t xml:space="preserve"> and </w:t>
      </w:r>
      <w:r w:rsidR="00876C20" w:rsidRPr="0037252A">
        <w:rPr>
          <w:rFonts w:asciiTheme="minorHAnsi" w:hAnsiTheme="minorHAnsi"/>
          <w:lang w:val="en-US"/>
        </w:rPr>
        <w:t xml:space="preserve">the </w:t>
      </w:r>
      <w:r w:rsidR="00876C20" w:rsidRPr="0037252A">
        <w:rPr>
          <w:rStyle w:val="a8"/>
          <w:rFonts w:asciiTheme="minorHAnsi" w:hAnsiTheme="minorHAnsi"/>
          <w:lang w:val="en-US"/>
        </w:rPr>
        <w:t>in vivo</w:t>
      </w:r>
      <w:r w:rsidR="00876C20" w:rsidRPr="0037252A">
        <w:rPr>
          <w:rFonts w:asciiTheme="minorHAnsi" w:hAnsiTheme="minorHAnsi"/>
          <w:lang w:val="en-US"/>
        </w:rPr>
        <w:t xml:space="preserve"> </w:t>
      </w:r>
      <w:r w:rsidRPr="0037252A">
        <w:rPr>
          <w:rFonts w:asciiTheme="minorHAnsi" w:hAnsiTheme="minorHAnsi"/>
          <w:lang w:val="en-US"/>
        </w:rPr>
        <w:t>visualization</w:t>
      </w:r>
      <w:r w:rsidR="00876C20" w:rsidRPr="0037252A">
        <w:rPr>
          <w:rFonts w:asciiTheme="minorHAnsi" w:hAnsiTheme="minorHAnsi"/>
          <w:lang w:val="en-US"/>
        </w:rPr>
        <w:t xml:space="preserve"> of the microparticles</w:t>
      </w:r>
      <w:r w:rsidRPr="0037252A">
        <w:rPr>
          <w:rFonts w:asciiTheme="minorHAnsi" w:hAnsiTheme="minorHAnsi"/>
          <w:lang w:val="en-US"/>
        </w:rPr>
        <w:t xml:space="preserve"> </w:t>
      </w:r>
      <w:r w:rsidRPr="0037252A">
        <w:rPr>
          <w:rStyle w:val="a8"/>
          <w:rFonts w:asciiTheme="minorHAnsi" w:hAnsiTheme="minorHAnsi"/>
          <w:i w:val="0"/>
          <w:lang w:val="en-US"/>
        </w:rPr>
        <w:t>in fish blood.</w:t>
      </w:r>
    </w:p>
    <w:p w:rsidR="003105FD" w:rsidRPr="0037252A" w:rsidRDefault="003105FD" w:rsidP="002177FF">
      <w:pPr>
        <w:tabs>
          <w:tab w:val="left" w:pos="0"/>
        </w:tabs>
        <w:spacing w:line="240" w:lineRule="auto"/>
        <w:rPr>
          <w:rFonts w:asciiTheme="minorHAnsi" w:hAnsiTheme="minorHAnsi" w:cstheme="minorHAnsi"/>
          <w:lang w:val="en-US"/>
        </w:rPr>
      </w:pPr>
    </w:p>
    <w:p w:rsidR="004C2B65" w:rsidRPr="0037252A" w:rsidRDefault="004C2B65" w:rsidP="002177FF">
      <w:pPr>
        <w:widowControl/>
        <w:spacing w:line="240" w:lineRule="auto"/>
        <w:ind w:firstLine="567"/>
        <w:outlineLvl w:val="1"/>
        <w:rPr>
          <w:rFonts w:asciiTheme="minorHAnsi" w:eastAsia="Times New Roman" w:hAnsiTheme="minorHAnsi"/>
          <w:b/>
          <w:bCs/>
          <w:lang w:val="en-US" w:eastAsia="ru-RU"/>
        </w:rPr>
      </w:pPr>
      <w:bookmarkStart w:id="0" w:name="summary"/>
      <w:r w:rsidRPr="0037252A">
        <w:rPr>
          <w:rFonts w:asciiTheme="minorHAnsi" w:eastAsia="Times New Roman" w:hAnsiTheme="minorHAnsi"/>
          <w:b/>
          <w:bCs/>
          <w:lang w:val="en-US" w:eastAsia="ru-RU"/>
        </w:rPr>
        <w:t>Abstract</w:t>
      </w:r>
    </w:p>
    <w:p w:rsidR="0052473B" w:rsidRPr="0037252A" w:rsidRDefault="006272BD" w:rsidP="002177FF">
      <w:pPr>
        <w:widowControl/>
        <w:spacing w:line="240" w:lineRule="auto"/>
        <w:ind w:firstLine="567"/>
        <w:outlineLvl w:val="1"/>
        <w:rPr>
          <w:rFonts w:asciiTheme="minorHAnsi" w:hAnsiTheme="minorHAnsi"/>
          <w:lang w:val="en-US"/>
        </w:rPr>
      </w:pPr>
      <w:r w:rsidRPr="0037252A">
        <w:rPr>
          <w:rFonts w:asciiTheme="minorHAnsi" w:hAnsiTheme="minorHAnsi"/>
          <w:lang w:val="en-US"/>
        </w:rPr>
        <w:t xml:space="preserve">The systemic </w:t>
      </w:r>
      <w:r w:rsidR="00B4727A" w:rsidRPr="0037252A">
        <w:rPr>
          <w:rFonts w:asciiTheme="minorHAnsi" w:hAnsiTheme="minorHAnsi"/>
          <w:lang w:val="en-US"/>
        </w:rPr>
        <w:t xml:space="preserve">administration of micro-size particles into </w:t>
      </w:r>
      <w:r w:rsidR="004849F4" w:rsidRPr="0037252A">
        <w:rPr>
          <w:rFonts w:asciiTheme="minorHAnsi" w:hAnsiTheme="minorHAnsi"/>
          <w:lang w:val="en-US"/>
        </w:rPr>
        <w:t xml:space="preserve">a </w:t>
      </w:r>
      <w:r w:rsidR="00B4727A" w:rsidRPr="0037252A">
        <w:rPr>
          <w:rFonts w:asciiTheme="minorHAnsi" w:hAnsiTheme="minorHAnsi"/>
          <w:lang w:val="en-US"/>
        </w:rPr>
        <w:t xml:space="preserve">living organism can be applied for </w:t>
      </w:r>
      <w:r w:rsidR="00BD5EF3" w:rsidRPr="0037252A">
        <w:rPr>
          <w:rFonts w:asciiTheme="minorHAnsi" w:hAnsiTheme="minorHAnsi"/>
          <w:lang w:val="en-US"/>
        </w:rPr>
        <w:t xml:space="preserve">vasculature visualization, </w:t>
      </w:r>
      <w:r w:rsidR="00B4727A" w:rsidRPr="0037252A">
        <w:rPr>
          <w:rFonts w:asciiTheme="minorHAnsi" w:hAnsiTheme="minorHAnsi"/>
          <w:lang w:val="en-US"/>
        </w:rPr>
        <w:t xml:space="preserve">drug and vaccine delivery, implantation of </w:t>
      </w:r>
      <w:r w:rsidR="00AA6771" w:rsidRPr="0037252A">
        <w:rPr>
          <w:rFonts w:asciiTheme="minorHAnsi" w:hAnsiTheme="minorHAnsi"/>
          <w:lang w:val="en-US"/>
        </w:rPr>
        <w:t>transgenic</w:t>
      </w:r>
      <w:r w:rsidR="00B4727A" w:rsidRPr="0037252A">
        <w:rPr>
          <w:rFonts w:asciiTheme="minorHAnsi" w:hAnsiTheme="minorHAnsi"/>
          <w:lang w:val="en-US"/>
        </w:rPr>
        <w:t xml:space="preserve"> cell</w:t>
      </w:r>
      <w:r w:rsidR="00CE284D" w:rsidRPr="0037252A">
        <w:rPr>
          <w:rFonts w:asciiTheme="minorHAnsi" w:hAnsiTheme="minorHAnsi"/>
          <w:lang w:val="en-US"/>
        </w:rPr>
        <w:t>s</w:t>
      </w:r>
      <w:r w:rsidR="00BD5EF3" w:rsidRPr="0037252A">
        <w:rPr>
          <w:rFonts w:asciiTheme="minorHAnsi" w:hAnsiTheme="minorHAnsi"/>
          <w:lang w:val="en-US"/>
        </w:rPr>
        <w:t xml:space="preserve"> </w:t>
      </w:r>
      <w:r w:rsidR="00B4727A" w:rsidRPr="0037252A">
        <w:rPr>
          <w:rFonts w:asciiTheme="minorHAnsi" w:hAnsiTheme="minorHAnsi"/>
          <w:lang w:val="en-US"/>
        </w:rPr>
        <w:t xml:space="preserve">and tiny optical sensors. However, intravenous </w:t>
      </w:r>
      <w:r w:rsidR="0052473B" w:rsidRPr="0037252A">
        <w:rPr>
          <w:rFonts w:asciiTheme="minorHAnsi" w:hAnsiTheme="minorHAnsi"/>
          <w:lang w:val="en-US"/>
        </w:rPr>
        <w:t>micr</w:t>
      </w:r>
      <w:r w:rsidR="003B0E97" w:rsidRPr="0037252A">
        <w:rPr>
          <w:rFonts w:asciiTheme="minorHAnsi" w:hAnsiTheme="minorHAnsi"/>
          <w:lang w:val="en-US"/>
        </w:rPr>
        <w:t>o</w:t>
      </w:r>
      <w:r w:rsidR="00B4727A" w:rsidRPr="0037252A">
        <w:rPr>
          <w:rFonts w:asciiTheme="minorHAnsi" w:hAnsiTheme="minorHAnsi"/>
          <w:lang w:val="en-US"/>
        </w:rPr>
        <w:t xml:space="preserve">injections </w:t>
      </w:r>
      <w:r w:rsidR="004849F4" w:rsidRPr="0037252A">
        <w:rPr>
          <w:rFonts w:asciiTheme="minorHAnsi" w:hAnsiTheme="minorHAnsi"/>
          <w:lang w:val="en-US"/>
        </w:rPr>
        <w:t>in</w:t>
      </w:r>
      <w:r w:rsidR="00ED11A7" w:rsidRPr="0037252A">
        <w:rPr>
          <w:rFonts w:asciiTheme="minorHAnsi" w:hAnsiTheme="minorHAnsi"/>
          <w:lang w:val="en-US"/>
        </w:rPr>
        <w:t>to small animals</w:t>
      </w:r>
      <w:r w:rsidR="00AA6771" w:rsidRPr="0037252A">
        <w:rPr>
          <w:rFonts w:asciiTheme="minorHAnsi" w:hAnsiTheme="minorHAnsi"/>
          <w:lang w:val="en-US"/>
        </w:rPr>
        <w:t>,</w:t>
      </w:r>
      <w:r w:rsidR="00ED11A7" w:rsidRPr="0037252A">
        <w:rPr>
          <w:rFonts w:asciiTheme="minorHAnsi" w:hAnsiTheme="minorHAnsi"/>
          <w:lang w:val="en-US"/>
        </w:rPr>
        <w:t xml:space="preserve"> </w:t>
      </w:r>
      <w:r w:rsidR="00AA6771" w:rsidRPr="0037252A">
        <w:rPr>
          <w:rFonts w:asciiTheme="minorHAnsi" w:hAnsiTheme="minorHAnsi"/>
          <w:lang w:val="en-US"/>
        </w:rPr>
        <w:t xml:space="preserve">which </w:t>
      </w:r>
      <w:r w:rsidR="00ED11A7" w:rsidRPr="0037252A">
        <w:rPr>
          <w:rFonts w:asciiTheme="minorHAnsi" w:hAnsiTheme="minorHAnsi"/>
          <w:lang w:val="en-US"/>
        </w:rPr>
        <w:t xml:space="preserve">are mostly used in biological and veterinary laboratories, </w:t>
      </w:r>
      <w:r w:rsidR="00B4727A" w:rsidRPr="0037252A">
        <w:rPr>
          <w:rFonts w:asciiTheme="minorHAnsi" w:hAnsiTheme="minorHAnsi"/>
          <w:lang w:val="en-US"/>
        </w:rPr>
        <w:t xml:space="preserve">are very difficult and </w:t>
      </w:r>
      <w:r w:rsidR="00ED11A7" w:rsidRPr="0037252A">
        <w:rPr>
          <w:rFonts w:asciiTheme="minorHAnsi" w:hAnsiTheme="minorHAnsi"/>
          <w:lang w:val="en-US"/>
        </w:rPr>
        <w:t>require trained perso</w:t>
      </w:r>
      <w:r w:rsidR="004849F4" w:rsidRPr="0037252A">
        <w:rPr>
          <w:rFonts w:asciiTheme="minorHAnsi" w:hAnsiTheme="minorHAnsi"/>
          <w:lang w:val="en-US"/>
        </w:rPr>
        <w:t>n</w:t>
      </w:r>
      <w:r w:rsidR="00ED11A7" w:rsidRPr="0037252A">
        <w:rPr>
          <w:rFonts w:asciiTheme="minorHAnsi" w:hAnsiTheme="minorHAnsi"/>
          <w:lang w:val="en-US"/>
        </w:rPr>
        <w:t>n</w:t>
      </w:r>
      <w:r w:rsidR="004849F4" w:rsidRPr="0037252A">
        <w:rPr>
          <w:rFonts w:asciiTheme="minorHAnsi" w:hAnsiTheme="minorHAnsi"/>
          <w:lang w:val="en-US"/>
        </w:rPr>
        <w:t>e</w:t>
      </w:r>
      <w:r w:rsidR="00ED11A7" w:rsidRPr="0037252A">
        <w:rPr>
          <w:rFonts w:asciiTheme="minorHAnsi" w:hAnsiTheme="minorHAnsi"/>
          <w:lang w:val="en-US"/>
        </w:rPr>
        <w:t>l</w:t>
      </w:r>
      <w:r w:rsidR="00876C20" w:rsidRPr="0037252A">
        <w:rPr>
          <w:rFonts w:asciiTheme="minorHAnsi" w:hAnsiTheme="minorHAnsi"/>
          <w:lang w:val="en-US"/>
        </w:rPr>
        <w:t>. Herein, we</w:t>
      </w:r>
      <w:r w:rsidR="00B4727A" w:rsidRPr="0037252A">
        <w:rPr>
          <w:rFonts w:asciiTheme="minorHAnsi" w:hAnsiTheme="minorHAnsi"/>
          <w:lang w:val="en-US"/>
        </w:rPr>
        <w:t xml:space="preserve"> demonstrate a robust and efficient method for </w:t>
      </w:r>
      <w:r w:rsidR="004849F4" w:rsidRPr="0037252A">
        <w:rPr>
          <w:rFonts w:asciiTheme="minorHAnsi" w:hAnsiTheme="minorHAnsi"/>
          <w:lang w:val="en-US"/>
        </w:rPr>
        <w:t xml:space="preserve">the </w:t>
      </w:r>
      <w:r w:rsidR="00B4727A" w:rsidRPr="0037252A">
        <w:rPr>
          <w:rFonts w:asciiTheme="minorHAnsi" w:hAnsiTheme="minorHAnsi"/>
          <w:lang w:val="en-US"/>
        </w:rPr>
        <w:t xml:space="preserve">introduction of microparticles into the circulatory system of </w:t>
      </w:r>
      <w:r w:rsidR="003F3961" w:rsidRPr="0037252A">
        <w:rPr>
          <w:rFonts w:asciiTheme="minorHAnsi" w:hAnsiTheme="minorHAnsi"/>
          <w:lang w:val="en-US"/>
        </w:rPr>
        <w:t xml:space="preserve">adult </w:t>
      </w:r>
      <w:r w:rsidR="00B4727A" w:rsidRPr="0037252A">
        <w:rPr>
          <w:rFonts w:asciiTheme="minorHAnsi" w:hAnsiTheme="minorHAnsi"/>
          <w:lang w:val="en-US"/>
        </w:rPr>
        <w:t xml:space="preserve">zebrafish </w:t>
      </w:r>
      <w:r w:rsidR="00B4727A" w:rsidRPr="0037252A">
        <w:rPr>
          <w:rFonts w:asciiTheme="minorHAnsi" w:hAnsiTheme="minorHAnsi"/>
          <w:i/>
          <w:lang w:val="en-US"/>
        </w:rPr>
        <w:t>Danio rerio</w:t>
      </w:r>
      <w:r w:rsidR="00B4727A" w:rsidRPr="0037252A">
        <w:rPr>
          <w:rFonts w:asciiTheme="minorHAnsi" w:hAnsiTheme="minorHAnsi"/>
          <w:lang w:val="en-US"/>
        </w:rPr>
        <w:t xml:space="preserve"> by injection into the fish kidney. To visualize the introduced microparticles in the vasculature</w:t>
      </w:r>
      <w:r w:rsidR="00C743E7" w:rsidRPr="0037252A">
        <w:rPr>
          <w:rFonts w:asciiTheme="minorHAnsi" w:hAnsiTheme="minorHAnsi"/>
          <w:lang w:val="en-US"/>
        </w:rPr>
        <w:t>,</w:t>
      </w:r>
      <w:r w:rsidR="00B4727A" w:rsidRPr="0037252A">
        <w:rPr>
          <w:rFonts w:asciiTheme="minorHAnsi" w:hAnsiTheme="minorHAnsi"/>
          <w:lang w:val="en-US"/>
        </w:rPr>
        <w:t xml:space="preserve"> we propose a simple intravital imaging </w:t>
      </w:r>
      <w:r w:rsidR="00C743E7" w:rsidRPr="0037252A">
        <w:rPr>
          <w:rFonts w:asciiTheme="minorHAnsi" w:hAnsiTheme="minorHAnsi"/>
          <w:lang w:val="en-US"/>
        </w:rPr>
        <w:t xml:space="preserve">technique </w:t>
      </w:r>
      <w:r w:rsidR="00B4727A" w:rsidRPr="0037252A">
        <w:rPr>
          <w:rFonts w:asciiTheme="minorHAnsi" w:hAnsiTheme="minorHAnsi"/>
          <w:lang w:val="en-US"/>
        </w:rPr>
        <w:t xml:space="preserve">in fish gills. </w:t>
      </w:r>
      <w:r w:rsidR="00B4727A" w:rsidRPr="0037252A">
        <w:rPr>
          <w:rFonts w:asciiTheme="minorHAnsi" w:hAnsiTheme="minorHAnsi"/>
          <w:i/>
          <w:lang w:val="en-US"/>
        </w:rPr>
        <w:t>In vivo</w:t>
      </w:r>
      <w:r w:rsidR="00B4727A" w:rsidRPr="0037252A">
        <w:rPr>
          <w:rFonts w:asciiTheme="minorHAnsi" w:hAnsiTheme="minorHAnsi"/>
          <w:lang w:val="en-US"/>
        </w:rPr>
        <w:t xml:space="preserve"> monitoring of </w:t>
      </w:r>
      <w:r w:rsidR="00C743E7" w:rsidRPr="0037252A">
        <w:rPr>
          <w:rFonts w:asciiTheme="minorHAnsi" w:hAnsiTheme="minorHAnsi"/>
          <w:lang w:val="en-US"/>
        </w:rPr>
        <w:t xml:space="preserve">the </w:t>
      </w:r>
      <w:r w:rsidR="00B4727A" w:rsidRPr="0037252A">
        <w:rPr>
          <w:rFonts w:asciiTheme="minorHAnsi" w:hAnsiTheme="minorHAnsi"/>
          <w:lang w:val="en-US"/>
        </w:rPr>
        <w:t xml:space="preserve">zebrafish blood pH </w:t>
      </w:r>
      <w:r w:rsidR="00876C20" w:rsidRPr="0037252A">
        <w:rPr>
          <w:rFonts w:asciiTheme="minorHAnsi" w:hAnsiTheme="minorHAnsi"/>
          <w:lang w:val="en-US"/>
        </w:rPr>
        <w:t xml:space="preserve">was accomplished </w:t>
      </w:r>
      <w:r w:rsidR="00B4727A" w:rsidRPr="0037252A">
        <w:rPr>
          <w:rFonts w:asciiTheme="minorHAnsi" w:hAnsiTheme="minorHAnsi"/>
          <w:lang w:val="en-US"/>
        </w:rPr>
        <w:t>using</w:t>
      </w:r>
      <w:r w:rsidR="00C743E7" w:rsidRPr="0037252A">
        <w:rPr>
          <w:rFonts w:asciiTheme="minorHAnsi" w:hAnsiTheme="minorHAnsi"/>
          <w:lang w:val="en-US"/>
        </w:rPr>
        <w:t xml:space="preserve"> an</w:t>
      </w:r>
      <w:r w:rsidR="00B4727A" w:rsidRPr="0037252A">
        <w:rPr>
          <w:rFonts w:asciiTheme="minorHAnsi" w:hAnsiTheme="minorHAnsi"/>
          <w:lang w:val="en-US"/>
        </w:rPr>
        <w:t xml:space="preserve"> injected microencapsulated </w:t>
      </w:r>
      <w:r w:rsidR="00AA6771" w:rsidRPr="0037252A">
        <w:rPr>
          <w:rFonts w:asciiTheme="minorHAnsi" w:hAnsiTheme="minorHAnsi"/>
          <w:lang w:val="en-US"/>
        </w:rPr>
        <w:t>fluorescent probe</w:t>
      </w:r>
      <w:r w:rsidR="00C743E7" w:rsidRPr="0037252A">
        <w:rPr>
          <w:rFonts w:asciiTheme="minorHAnsi" w:hAnsiTheme="minorHAnsi"/>
          <w:lang w:val="en-US"/>
        </w:rPr>
        <w:t>,</w:t>
      </w:r>
      <w:r w:rsidR="00AA6771" w:rsidRPr="0037252A">
        <w:rPr>
          <w:rFonts w:asciiTheme="minorHAnsi" w:hAnsiTheme="minorHAnsi"/>
          <w:lang w:val="en-US"/>
        </w:rPr>
        <w:t xml:space="preserve"> </w:t>
      </w:r>
      <w:r w:rsidR="00B4727A" w:rsidRPr="0037252A">
        <w:rPr>
          <w:rFonts w:asciiTheme="minorHAnsi" w:hAnsiTheme="minorHAnsi"/>
          <w:lang w:val="en-US"/>
        </w:rPr>
        <w:t>SNARF-1</w:t>
      </w:r>
      <w:r w:rsidR="00C743E7" w:rsidRPr="0037252A">
        <w:rPr>
          <w:rFonts w:asciiTheme="minorHAnsi" w:hAnsiTheme="minorHAnsi"/>
          <w:lang w:val="en-US"/>
        </w:rPr>
        <w:t>,</w:t>
      </w:r>
      <w:r w:rsidR="00B4727A" w:rsidRPr="0037252A">
        <w:rPr>
          <w:rFonts w:asciiTheme="minorHAnsi" w:hAnsiTheme="minorHAnsi"/>
          <w:lang w:val="en-US"/>
        </w:rPr>
        <w:t xml:space="preserve"> to demonstrate one of the possible applications of the described technique. </w:t>
      </w:r>
      <w:r w:rsidR="009F1540" w:rsidRPr="0037252A">
        <w:rPr>
          <w:rFonts w:asciiTheme="minorHAnsi" w:hAnsiTheme="minorHAnsi"/>
          <w:lang w:val="en-US"/>
        </w:rPr>
        <w:t>Th</w:t>
      </w:r>
      <w:r w:rsidR="00C743E7" w:rsidRPr="0037252A">
        <w:rPr>
          <w:rFonts w:asciiTheme="minorHAnsi" w:hAnsiTheme="minorHAnsi"/>
          <w:lang w:val="en-US"/>
        </w:rPr>
        <w:t>is</w:t>
      </w:r>
      <w:r w:rsidR="009F1540" w:rsidRPr="0037252A">
        <w:rPr>
          <w:rFonts w:asciiTheme="minorHAnsi" w:hAnsiTheme="minorHAnsi"/>
          <w:lang w:val="en-US"/>
        </w:rPr>
        <w:t xml:space="preserve"> article provides a detailed description</w:t>
      </w:r>
      <w:r w:rsidR="00D263DF" w:rsidRPr="0037252A">
        <w:rPr>
          <w:rFonts w:asciiTheme="minorHAnsi" w:hAnsiTheme="minorHAnsi"/>
          <w:lang w:val="en-US"/>
        </w:rPr>
        <w:t xml:space="preserve"> of </w:t>
      </w:r>
      <w:r w:rsidR="00C743E7" w:rsidRPr="0037252A">
        <w:rPr>
          <w:rFonts w:asciiTheme="minorHAnsi" w:hAnsiTheme="minorHAnsi"/>
          <w:lang w:val="en-US"/>
        </w:rPr>
        <w:t xml:space="preserve">the </w:t>
      </w:r>
      <w:r w:rsidR="00D263DF" w:rsidRPr="0037252A">
        <w:rPr>
          <w:rFonts w:asciiTheme="minorHAnsi" w:hAnsiTheme="minorHAnsi"/>
          <w:lang w:val="en-US"/>
        </w:rPr>
        <w:t>encapsulation</w:t>
      </w:r>
      <w:r w:rsidR="009F1540" w:rsidRPr="0037252A">
        <w:rPr>
          <w:rFonts w:asciiTheme="minorHAnsi" w:hAnsiTheme="minorHAnsi"/>
          <w:lang w:val="en-US"/>
        </w:rPr>
        <w:t xml:space="preserve"> of pH-sensitive </w:t>
      </w:r>
      <w:r w:rsidR="009F1540" w:rsidRPr="0037252A">
        <w:rPr>
          <w:rFonts w:asciiTheme="minorHAnsi" w:hAnsiTheme="minorHAnsi"/>
          <w:lang w:val="en-US"/>
        </w:rPr>
        <w:lastRenderedPageBreak/>
        <w:t>dye and demonstrate</w:t>
      </w:r>
      <w:r w:rsidR="00D263DF" w:rsidRPr="0037252A">
        <w:rPr>
          <w:rFonts w:asciiTheme="minorHAnsi" w:hAnsiTheme="minorHAnsi"/>
          <w:lang w:val="en-US"/>
        </w:rPr>
        <w:t>s</w:t>
      </w:r>
      <w:r w:rsidR="009F1540" w:rsidRPr="0037252A">
        <w:rPr>
          <w:rFonts w:asciiTheme="minorHAnsi" w:hAnsiTheme="minorHAnsi"/>
          <w:lang w:val="en-US"/>
        </w:rPr>
        <w:t xml:space="preserve"> the principles o</w:t>
      </w:r>
      <w:r w:rsidR="00D263DF" w:rsidRPr="0037252A">
        <w:rPr>
          <w:rFonts w:asciiTheme="minorHAnsi" w:hAnsiTheme="minorHAnsi"/>
          <w:lang w:val="en-US"/>
        </w:rPr>
        <w:t xml:space="preserve">f </w:t>
      </w:r>
      <w:r w:rsidR="00C743E7" w:rsidRPr="0037252A">
        <w:rPr>
          <w:rFonts w:asciiTheme="minorHAnsi" w:hAnsiTheme="minorHAnsi"/>
          <w:lang w:val="en-US"/>
        </w:rPr>
        <w:t xml:space="preserve">the </w:t>
      </w:r>
      <w:r w:rsidR="00D263DF" w:rsidRPr="0037252A">
        <w:rPr>
          <w:rFonts w:asciiTheme="minorHAnsi" w:hAnsiTheme="minorHAnsi"/>
          <w:lang w:val="en-US"/>
        </w:rPr>
        <w:t>quick</w:t>
      </w:r>
      <w:r w:rsidR="000B6507" w:rsidRPr="0037252A">
        <w:rPr>
          <w:rFonts w:asciiTheme="minorHAnsi" w:hAnsiTheme="minorHAnsi"/>
          <w:lang w:val="en-US"/>
        </w:rPr>
        <w:t xml:space="preserve"> </w:t>
      </w:r>
      <w:r w:rsidR="00D263DF" w:rsidRPr="0037252A">
        <w:rPr>
          <w:rFonts w:asciiTheme="minorHAnsi" w:hAnsiTheme="minorHAnsi"/>
          <w:lang w:val="en-US"/>
        </w:rPr>
        <w:t>injection</w:t>
      </w:r>
      <w:r w:rsidR="009F1540" w:rsidRPr="0037252A">
        <w:rPr>
          <w:rFonts w:asciiTheme="minorHAnsi" w:hAnsiTheme="minorHAnsi"/>
          <w:lang w:val="en-US"/>
        </w:rPr>
        <w:t xml:space="preserve"> and visualization of </w:t>
      </w:r>
      <w:r w:rsidR="00C743E7" w:rsidRPr="0037252A">
        <w:rPr>
          <w:rFonts w:asciiTheme="minorHAnsi" w:hAnsiTheme="minorHAnsi"/>
          <w:lang w:val="en-US"/>
        </w:rPr>
        <w:t xml:space="preserve">the </w:t>
      </w:r>
      <w:r w:rsidR="009F1540" w:rsidRPr="0037252A">
        <w:rPr>
          <w:rFonts w:asciiTheme="minorHAnsi" w:hAnsiTheme="minorHAnsi"/>
          <w:lang w:val="en-US"/>
        </w:rPr>
        <w:t xml:space="preserve">obtained microcapsules for </w:t>
      </w:r>
      <w:r w:rsidR="009F1540" w:rsidRPr="0037252A">
        <w:rPr>
          <w:rFonts w:asciiTheme="minorHAnsi" w:hAnsiTheme="minorHAnsi"/>
          <w:i/>
          <w:lang w:val="en-US"/>
        </w:rPr>
        <w:t>in vivo</w:t>
      </w:r>
      <w:r w:rsidR="009F1540" w:rsidRPr="0037252A">
        <w:rPr>
          <w:rFonts w:asciiTheme="minorHAnsi" w:hAnsiTheme="minorHAnsi"/>
          <w:lang w:val="en-US"/>
        </w:rPr>
        <w:t xml:space="preserve"> </w:t>
      </w:r>
      <w:r w:rsidR="00D263DF" w:rsidRPr="0037252A">
        <w:rPr>
          <w:rFonts w:asciiTheme="minorHAnsi" w:hAnsiTheme="minorHAnsi"/>
          <w:lang w:val="en-US"/>
        </w:rPr>
        <w:t xml:space="preserve">recording of </w:t>
      </w:r>
      <w:r w:rsidR="00C743E7" w:rsidRPr="0037252A">
        <w:rPr>
          <w:rFonts w:asciiTheme="minorHAnsi" w:hAnsiTheme="minorHAnsi"/>
          <w:lang w:val="en-US"/>
        </w:rPr>
        <w:t xml:space="preserve">the </w:t>
      </w:r>
      <w:r w:rsidR="00D263DF" w:rsidRPr="0037252A">
        <w:rPr>
          <w:rFonts w:asciiTheme="minorHAnsi" w:hAnsiTheme="minorHAnsi"/>
          <w:lang w:val="en-US"/>
        </w:rPr>
        <w:t>fluorescent signal</w:t>
      </w:r>
      <w:r w:rsidR="008C7ECC" w:rsidRPr="0037252A">
        <w:rPr>
          <w:rFonts w:asciiTheme="minorHAnsi" w:hAnsiTheme="minorHAnsi"/>
          <w:lang w:val="en-US"/>
        </w:rPr>
        <w:t xml:space="preserve">. </w:t>
      </w:r>
      <w:r w:rsidR="00ED11A7" w:rsidRPr="0037252A">
        <w:rPr>
          <w:rFonts w:asciiTheme="minorHAnsi" w:hAnsiTheme="minorHAnsi"/>
          <w:lang w:val="en-US"/>
        </w:rPr>
        <w:t>The proposed method</w:t>
      </w:r>
      <w:r w:rsidR="00DC7013" w:rsidRPr="0037252A">
        <w:rPr>
          <w:rFonts w:asciiTheme="minorHAnsi" w:hAnsiTheme="minorHAnsi"/>
          <w:lang w:val="en-US"/>
        </w:rPr>
        <w:t xml:space="preserve"> of injection</w:t>
      </w:r>
      <w:r w:rsidR="00ED11A7" w:rsidRPr="0037252A">
        <w:rPr>
          <w:rFonts w:asciiTheme="minorHAnsi" w:hAnsiTheme="minorHAnsi"/>
          <w:lang w:val="en-US"/>
        </w:rPr>
        <w:t xml:space="preserve"> is characterized by </w:t>
      </w:r>
      <w:r w:rsidR="006809E7" w:rsidRPr="0037252A">
        <w:rPr>
          <w:rFonts w:asciiTheme="minorHAnsi" w:hAnsiTheme="minorHAnsi"/>
          <w:lang w:val="en-US"/>
        </w:rPr>
        <w:t xml:space="preserve">a </w:t>
      </w:r>
      <w:r w:rsidR="00ED11A7" w:rsidRPr="0037252A">
        <w:rPr>
          <w:rFonts w:asciiTheme="minorHAnsi" w:hAnsiTheme="minorHAnsi"/>
          <w:lang w:val="en-US"/>
        </w:rPr>
        <w:t xml:space="preserve">low mortality </w:t>
      </w:r>
      <w:r w:rsidR="006809E7" w:rsidRPr="0037252A">
        <w:rPr>
          <w:rFonts w:asciiTheme="minorHAnsi" w:hAnsiTheme="minorHAnsi"/>
          <w:lang w:val="en-US"/>
        </w:rPr>
        <w:t xml:space="preserve">rate </w:t>
      </w:r>
      <w:r w:rsidR="00ED11A7" w:rsidRPr="0037252A">
        <w:rPr>
          <w:rFonts w:asciiTheme="minorHAnsi" w:hAnsiTheme="minorHAnsi"/>
          <w:lang w:val="en-US"/>
        </w:rPr>
        <w:t>(0</w:t>
      </w:r>
      <w:r w:rsidR="00BE7437" w:rsidRPr="0037252A">
        <w:rPr>
          <w:rFonts w:asciiTheme="minorHAnsi" w:hAnsiTheme="minorHAnsi"/>
          <w:lang w:val="en-US"/>
        </w:rPr>
        <w:t>-20</w:t>
      </w:r>
      <w:r w:rsidR="00ED11A7" w:rsidRPr="0037252A">
        <w:rPr>
          <w:rFonts w:asciiTheme="minorHAnsi" w:hAnsiTheme="minorHAnsi"/>
          <w:lang w:val="en-US"/>
        </w:rPr>
        <w:t>%)</w:t>
      </w:r>
      <w:r w:rsidR="00C743E7" w:rsidRPr="0037252A">
        <w:rPr>
          <w:rFonts w:asciiTheme="minorHAnsi" w:hAnsiTheme="minorHAnsi"/>
          <w:lang w:val="en-US"/>
        </w:rPr>
        <w:t xml:space="preserve"> and</w:t>
      </w:r>
      <w:r w:rsidR="00ED11A7" w:rsidRPr="0037252A">
        <w:rPr>
          <w:rFonts w:asciiTheme="minorHAnsi" w:hAnsiTheme="minorHAnsi"/>
          <w:lang w:val="en-US"/>
        </w:rPr>
        <w:t xml:space="preserve"> high efficiency (</w:t>
      </w:r>
      <w:r w:rsidR="005F046A" w:rsidRPr="0037252A">
        <w:rPr>
          <w:rFonts w:asciiTheme="minorHAnsi" w:hAnsiTheme="minorHAnsi"/>
          <w:lang w:val="en-US"/>
        </w:rPr>
        <w:t>7</w:t>
      </w:r>
      <w:r w:rsidR="00ED11A7" w:rsidRPr="0037252A">
        <w:rPr>
          <w:rFonts w:asciiTheme="minorHAnsi" w:hAnsiTheme="minorHAnsi"/>
          <w:lang w:val="en-US"/>
        </w:rPr>
        <w:t xml:space="preserve">0-90% success), and it is easy to </w:t>
      </w:r>
      <w:r w:rsidR="00C743E7" w:rsidRPr="0037252A">
        <w:rPr>
          <w:rFonts w:asciiTheme="minorHAnsi" w:hAnsiTheme="minorHAnsi"/>
          <w:lang w:val="en-US"/>
        </w:rPr>
        <w:t>institute</w:t>
      </w:r>
      <w:r w:rsidR="00ED11A7" w:rsidRPr="0037252A">
        <w:rPr>
          <w:rFonts w:asciiTheme="minorHAnsi" w:hAnsiTheme="minorHAnsi"/>
          <w:lang w:val="en-US"/>
        </w:rPr>
        <w:t xml:space="preserve"> using common</w:t>
      </w:r>
      <w:r w:rsidR="00C743E7" w:rsidRPr="0037252A">
        <w:rPr>
          <w:rFonts w:asciiTheme="minorHAnsi" w:hAnsiTheme="minorHAnsi"/>
          <w:lang w:val="en-US"/>
        </w:rPr>
        <w:t>ly</w:t>
      </w:r>
      <w:r w:rsidR="00ED11A7" w:rsidRPr="0037252A">
        <w:rPr>
          <w:rFonts w:asciiTheme="minorHAnsi" w:hAnsiTheme="minorHAnsi"/>
          <w:lang w:val="en-US"/>
        </w:rPr>
        <w:t xml:space="preserve"> available equipment.</w:t>
      </w:r>
      <w:r w:rsidR="00287EED" w:rsidRPr="0037252A">
        <w:rPr>
          <w:rStyle w:val="a8"/>
          <w:rFonts w:asciiTheme="minorHAnsi" w:hAnsiTheme="minorHAnsi"/>
          <w:i w:val="0"/>
          <w:lang w:val="en-US"/>
        </w:rPr>
        <w:t xml:space="preserve"> </w:t>
      </w:r>
      <w:r w:rsidR="00287EED" w:rsidRPr="0037252A">
        <w:rPr>
          <w:rFonts w:asciiTheme="minorHAnsi" w:hAnsiTheme="minorHAnsi"/>
          <w:lang w:val="en-US"/>
        </w:rPr>
        <w:t>All described procedures can be performed on other small fish species, such as guppies</w:t>
      </w:r>
      <w:r w:rsidR="00AB150E" w:rsidRPr="0037252A">
        <w:rPr>
          <w:rFonts w:asciiTheme="minorHAnsi" w:hAnsiTheme="minorHAnsi"/>
          <w:lang w:val="en-US"/>
        </w:rPr>
        <w:t xml:space="preserve"> and</w:t>
      </w:r>
      <w:r w:rsidR="00287EED" w:rsidRPr="0037252A">
        <w:rPr>
          <w:rFonts w:asciiTheme="minorHAnsi" w:hAnsiTheme="minorHAnsi"/>
          <w:lang w:val="en-US"/>
        </w:rPr>
        <w:t xml:space="preserve"> </w:t>
      </w:r>
      <w:proofErr w:type="spellStart"/>
      <w:r w:rsidR="00287EED" w:rsidRPr="0037252A">
        <w:rPr>
          <w:rFonts w:asciiTheme="minorHAnsi" w:hAnsiTheme="minorHAnsi"/>
          <w:lang w:val="en-US"/>
        </w:rPr>
        <w:t>medaka</w:t>
      </w:r>
      <w:proofErr w:type="spellEnd"/>
      <w:r w:rsidR="00AB150E" w:rsidRPr="0037252A">
        <w:rPr>
          <w:rFonts w:asciiTheme="minorHAnsi" w:hAnsiTheme="minorHAnsi"/>
          <w:lang w:val="en-US"/>
        </w:rPr>
        <w:t>.</w:t>
      </w:r>
    </w:p>
    <w:p w:rsidR="00687656" w:rsidRPr="0037252A" w:rsidRDefault="00687656" w:rsidP="002177FF">
      <w:pPr>
        <w:pStyle w:val="a3"/>
        <w:framePr w:wrap="auto" w:vAnchor="margin" w:yAlign="inline"/>
        <w:spacing w:line="240" w:lineRule="auto"/>
        <w:ind w:left="0" w:firstLine="567"/>
        <w:rPr>
          <w:rFonts w:asciiTheme="minorHAnsi" w:hAnsiTheme="minorHAnsi"/>
          <w:szCs w:val="24"/>
          <w:lang w:val="en-US"/>
        </w:rPr>
      </w:pPr>
    </w:p>
    <w:p w:rsidR="00833C1C" w:rsidRPr="0037252A" w:rsidRDefault="00B4727A" w:rsidP="002177FF">
      <w:pPr>
        <w:spacing w:line="240" w:lineRule="auto"/>
        <w:ind w:firstLine="567"/>
        <w:rPr>
          <w:rFonts w:asciiTheme="minorHAnsi" w:hAnsiTheme="minorHAnsi"/>
          <w:b/>
          <w:lang w:val="en-US"/>
        </w:rPr>
      </w:pPr>
      <w:r w:rsidRPr="0037252A">
        <w:rPr>
          <w:rFonts w:asciiTheme="minorHAnsi" w:hAnsiTheme="minorHAnsi"/>
          <w:b/>
          <w:lang w:val="en-US"/>
        </w:rPr>
        <w:t>Keywords</w:t>
      </w:r>
    </w:p>
    <w:p w:rsidR="002E19A8" w:rsidRPr="0037252A" w:rsidRDefault="00D91860" w:rsidP="002177FF">
      <w:pPr>
        <w:spacing w:line="240" w:lineRule="auto"/>
        <w:ind w:firstLine="567"/>
        <w:rPr>
          <w:rFonts w:asciiTheme="minorHAnsi" w:hAnsiTheme="minorHAnsi"/>
          <w:lang w:val="en-US"/>
        </w:rPr>
      </w:pPr>
      <w:r w:rsidRPr="0037252A">
        <w:rPr>
          <w:rFonts w:asciiTheme="minorHAnsi" w:hAnsiTheme="minorHAnsi"/>
          <w:i/>
          <w:lang w:val="en-US"/>
        </w:rPr>
        <w:t xml:space="preserve">Danio rerio; </w:t>
      </w:r>
      <w:r w:rsidRPr="0037252A">
        <w:rPr>
          <w:rFonts w:asciiTheme="minorHAnsi" w:hAnsiTheme="minorHAnsi"/>
          <w:lang w:val="en-US"/>
        </w:rPr>
        <w:t xml:space="preserve">microparticles; injection; systemic administration; optical sensor; microencapsulated biomarkers; layer-by-layer assembly; </w:t>
      </w:r>
      <w:r w:rsidRPr="0037252A">
        <w:rPr>
          <w:rFonts w:asciiTheme="minorHAnsi" w:hAnsiTheme="minorHAnsi"/>
          <w:i/>
          <w:lang w:val="en-US"/>
        </w:rPr>
        <w:t>in vivo</w:t>
      </w:r>
      <w:r w:rsidRPr="0037252A">
        <w:rPr>
          <w:rFonts w:asciiTheme="minorHAnsi" w:hAnsiTheme="minorHAnsi"/>
          <w:lang w:val="en-US"/>
        </w:rPr>
        <w:t xml:space="preserve"> diagnostics; remote physiological measurements</w:t>
      </w:r>
    </w:p>
    <w:p w:rsidR="005848F0" w:rsidRPr="0037252A" w:rsidRDefault="005848F0" w:rsidP="002177FF">
      <w:pPr>
        <w:spacing w:line="240" w:lineRule="auto"/>
        <w:ind w:firstLine="567"/>
        <w:rPr>
          <w:rFonts w:asciiTheme="minorHAnsi" w:hAnsiTheme="minorHAnsi"/>
          <w:b/>
          <w:lang w:val="en-US"/>
        </w:rPr>
      </w:pPr>
    </w:p>
    <w:p w:rsidR="004B32AB" w:rsidRPr="0037252A" w:rsidRDefault="00B4727A" w:rsidP="002177FF">
      <w:pPr>
        <w:spacing w:line="240" w:lineRule="auto"/>
        <w:ind w:firstLine="567"/>
        <w:rPr>
          <w:rFonts w:asciiTheme="minorHAnsi" w:hAnsiTheme="minorHAnsi"/>
          <w:b/>
          <w:lang w:val="en-US"/>
        </w:rPr>
      </w:pPr>
      <w:r w:rsidRPr="0037252A">
        <w:rPr>
          <w:rFonts w:asciiTheme="minorHAnsi" w:hAnsiTheme="minorHAnsi"/>
          <w:b/>
          <w:lang w:val="en-US"/>
        </w:rPr>
        <w:t>Introduction</w:t>
      </w:r>
    </w:p>
    <w:p w:rsidR="00C83EA0" w:rsidRPr="0037252A" w:rsidRDefault="00C743E7" w:rsidP="002177FF">
      <w:pPr>
        <w:spacing w:line="240" w:lineRule="auto"/>
        <w:ind w:firstLine="567"/>
        <w:rPr>
          <w:rFonts w:asciiTheme="minorHAnsi" w:hAnsiTheme="minorHAnsi"/>
          <w:lang w:val="en-US"/>
        </w:rPr>
      </w:pPr>
      <w:r w:rsidRPr="0037252A">
        <w:rPr>
          <w:rFonts w:asciiTheme="minorHAnsi" w:hAnsiTheme="minorHAnsi"/>
          <w:lang w:val="en-US"/>
        </w:rPr>
        <w:t>The a</w:t>
      </w:r>
      <w:r w:rsidR="00B4727A" w:rsidRPr="0037252A">
        <w:rPr>
          <w:rFonts w:asciiTheme="minorHAnsi" w:hAnsiTheme="minorHAnsi"/>
          <w:lang w:val="en-US"/>
        </w:rPr>
        <w:t xml:space="preserve">dministration of micro-size particles into </w:t>
      </w:r>
      <w:r w:rsidR="00833ADD" w:rsidRPr="0037252A">
        <w:rPr>
          <w:rFonts w:asciiTheme="minorHAnsi" w:hAnsiTheme="minorHAnsi"/>
          <w:lang w:val="en-US"/>
        </w:rPr>
        <w:t xml:space="preserve">an </w:t>
      </w:r>
      <w:r w:rsidR="00B4727A" w:rsidRPr="0037252A">
        <w:rPr>
          <w:rFonts w:asciiTheme="minorHAnsi" w:hAnsiTheme="minorHAnsi"/>
          <w:lang w:val="en-US"/>
        </w:rPr>
        <w:t>animal organism is an important task in such areas as drug and vaccine delivery</w:t>
      </w:r>
      <w:r w:rsidR="00FD7675" w:rsidRPr="0037252A">
        <w:rPr>
          <w:rFonts w:asciiTheme="minorHAnsi" w:hAnsiTheme="minorHAnsi"/>
          <w:vertAlign w:val="superscript"/>
          <w:lang w:val="en-US"/>
        </w:rPr>
        <w:t>1</w:t>
      </w:r>
      <w:r w:rsidR="004D4881" w:rsidRPr="0037252A">
        <w:rPr>
          <w:rFonts w:asciiTheme="minorHAnsi" w:hAnsiTheme="minorHAnsi"/>
          <w:lang w:val="en-US"/>
        </w:rPr>
        <w:t>, vasculature visualization</w:t>
      </w:r>
      <w:r w:rsidR="00FD7675" w:rsidRPr="0037252A">
        <w:rPr>
          <w:rFonts w:asciiTheme="minorHAnsi" w:hAnsiTheme="minorHAnsi"/>
          <w:vertAlign w:val="superscript"/>
          <w:lang w:val="en-US"/>
        </w:rPr>
        <w:t>2</w:t>
      </w:r>
      <w:r w:rsidRPr="0037252A">
        <w:rPr>
          <w:rFonts w:asciiTheme="minorHAnsi" w:hAnsiTheme="minorHAnsi"/>
          <w:lang w:val="en-US"/>
        </w:rPr>
        <w:t>,</w:t>
      </w:r>
      <w:r w:rsidR="00B4727A" w:rsidRPr="0037252A">
        <w:rPr>
          <w:rFonts w:asciiTheme="minorHAnsi" w:hAnsiTheme="minorHAnsi"/>
          <w:lang w:val="en-US"/>
        </w:rPr>
        <w:t xml:space="preserve"> </w:t>
      </w:r>
      <w:r w:rsidRPr="0037252A">
        <w:rPr>
          <w:rFonts w:asciiTheme="minorHAnsi" w:hAnsiTheme="minorHAnsi"/>
          <w:lang w:val="en-US"/>
        </w:rPr>
        <w:t>transgenic cell implantation</w:t>
      </w:r>
      <w:r w:rsidR="00FD7675" w:rsidRPr="0037252A">
        <w:rPr>
          <w:rFonts w:asciiTheme="minorHAnsi" w:hAnsiTheme="minorHAnsi"/>
          <w:vertAlign w:val="superscript"/>
          <w:lang w:val="en-US"/>
        </w:rPr>
        <w:t>3</w:t>
      </w:r>
      <w:r w:rsidRPr="0037252A">
        <w:rPr>
          <w:rFonts w:asciiTheme="minorHAnsi" w:hAnsiTheme="minorHAnsi"/>
          <w:lang w:val="en-US"/>
        </w:rPr>
        <w:t>,</w:t>
      </w:r>
      <w:r w:rsidR="00B4727A" w:rsidRPr="0037252A">
        <w:rPr>
          <w:rFonts w:asciiTheme="minorHAnsi" w:hAnsiTheme="minorHAnsi"/>
          <w:lang w:val="en-US"/>
        </w:rPr>
        <w:t xml:space="preserve"> and tiny optical sensor</w:t>
      </w:r>
      <w:r w:rsidR="009E49A7" w:rsidRPr="0037252A">
        <w:rPr>
          <w:rFonts w:asciiTheme="minorHAnsi" w:hAnsiTheme="minorHAnsi"/>
          <w:lang w:val="en-US"/>
        </w:rPr>
        <w:t xml:space="preserve"> implantation</w:t>
      </w:r>
      <w:r w:rsidR="00FD7675" w:rsidRPr="0037252A">
        <w:rPr>
          <w:rFonts w:asciiTheme="minorHAnsi" w:hAnsiTheme="minorHAnsi"/>
          <w:vertAlign w:val="superscript"/>
          <w:lang w:val="en-US"/>
        </w:rPr>
        <w:t>4</w:t>
      </w:r>
      <w:r w:rsidR="007B6417">
        <w:rPr>
          <w:rFonts w:asciiTheme="minorHAnsi" w:hAnsiTheme="minorHAnsi"/>
          <w:vertAlign w:val="superscript"/>
          <w:lang w:val="en-US"/>
        </w:rPr>
        <w:t>,</w:t>
      </w:r>
      <w:r w:rsidR="000611EF" w:rsidRPr="0037252A">
        <w:rPr>
          <w:rFonts w:asciiTheme="minorHAnsi" w:hAnsiTheme="minorHAnsi"/>
          <w:vertAlign w:val="superscript"/>
          <w:lang w:val="en-US"/>
        </w:rPr>
        <w:t xml:space="preserve"> </w:t>
      </w:r>
      <w:r w:rsidR="00FD7675" w:rsidRPr="0037252A">
        <w:rPr>
          <w:rFonts w:asciiTheme="minorHAnsi" w:hAnsiTheme="minorHAnsi"/>
          <w:vertAlign w:val="superscript"/>
          <w:lang w:val="en-US"/>
        </w:rPr>
        <w:t>5</w:t>
      </w:r>
      <w:r w:rsidR="00B4727A" w:rsidRPr="0037252A">
        <w:rPr>
          <w:rFonts w:asciiTheme="minorHAnsi" w:hAnsiTheme="minorHAnsi"/>
          <w:lang w:val="en-US"/>
        </w:rPr>
        <w:t xml:space="preserve">. However, </w:t>
      </w:r>
      <w:r w:rsidRPr="0037252A">
        <w:rPr>
          <w:rFonts w:asciiTheme="minorHAnsi" w:hAnsiTheme="minorHAnsi"/>
          <w:lang w:val="en-US"/>
        </w:rPr>
        <w:t xml:space="preserve">the implantation </w:t>
      </w:r>
      <w:r w:rsidR="00B4727A" w:rsidRPr="0037252A">
        <w:rPr>
          <w:rFonts w:asciiTheme="minorHAnsi" w:hAnsiTheme="minorHAnsi"/>
          <w:lang w:val="en-US"/>
        </w:rPr>
        <w:t xml:space="preserve">procedure </w:t>
      </w:r>
      <w:r w:rsidR="009E49A7" w:rsidRPr="0037252A">
        <w:rPr>
          <w:rFonts w:asciiTheme="minorHAnsi" w:hAnsiTheme="minorHAnsi"/>
          <w:lang w:val="en-US"/>
        </w:rPr>
        <w:t>for</w:t>
      </w:r>
      <w:r w:rsidR="00B4727A" w:rsidRPr="0037252A">
        <w:rPr>
          <w:rFonts w:asciiTheme="minorHAnsi" w:hAnsiTheme="minorHAnsi"/>
          <w:lang w:val="en-US"/>
        </w:rPr>
        <w:t xml:space="preserve"> </w:t>
      </w:r>
      <w:proofErr w:type="spellStart"/>
      <w:r w:rsidR="00B4727A" w:rsidRPr="0037252A">
        <w:rPr>
          <w:rFonts w:asciiTheme="minorHAnsi" w:hAnsiTheme="minorHAnsi"/>
          <w:lang w:val="en-US"/>
        </w:rPr>
        <w:t>microscale</w:t>
      </w:r>
      <w:proofErr w:type="spellEnd"/>
      <w:r w:rsidR="00B4727A" w:rsidRPr="0037252A">
        <w:rPr>
          <w:rFonts w:asciiTheme="minorHAnsi" w:hAnsiTheme="minorHAnsi"/>
          <w:lang w:val="en-US"/>
        </w:rPr>
        <w:t xml:space="preserve"> particles into the vascular system of small laboratory animals is difficult, especially for delicate aquatic organisms. For popular research </w:t>
      </w:r>
      <w:r w:rsidR="00B856FD" w:rsidRPr="0037252A">
        <w:rPr>
          <w:rFonts w:asciiTheme="minorHAnsi" w:hAnsiTheme="minorHAnsi"/>
          <w:lang w:val="en-US"/>
        </w:rPr>
        <w:t xml:space="preserve">specimens </w:t>
      </w:r>
      <w:r w:rsidRPr="0037252A">
        <w:rPr>
          <w:rFonts w:asciiTheme="minorHAnsi" w:hAnsiTheme="minorHAnsi"/>
          <w:lang w:val="en-US"/>
        </w:rPr>
        <w:t xml:space="preserve">like </w:t>
      </w:r>
      <w:r w:rsidR="00B4727A" w:rsidRPr="0037252A">
        <w:rPr>
          <w:rFonts w:asciiTheme="minorHAnsi" w:hAnsiTheme="minorHAnsi"/>
          <w:lang w:val="en-US"/>
        </w:rPr>
        <w:t xml:space="preserve">zebrafish, </w:t>
      </w:r>
      <w:r w:rsidRPr="0037252A">
        <w:rPr>
          <w:rFonts w:asciiTheme="minorHAnsi" w:hAnsiTheme="minorHAnsi"/>
          <w:lang w:val="en-US"/>
        </w:rPr>
        <w:t xml:space="preserve">it is advised that </w:t>
      </w:r>
      <w:r w:rsidR="00B4727A" w:rsidRPr="0037252A">
        <w:rPr>
          <w:rFonts w:asciiTheme="minorHAnsi" w:hAnsiTheme="minorHAnsi"/>
          <w:lang w:val="en-US"/>
        </w:rPr>
        <w:t xml:space="preserve">these </w:t>
      </w:r>
      <w:r w:rsidRPr="0037252A">
        <w:rPr>
          <w:rFonts w:asciiTheme="minorHAnsi" w:hAnsiTheme="minorHAnsi"/>
          <w:lang w:val="en-US"/>
        </w:rPr>
        <w:t>procedures</w:t>
      </w:r>
      <w:r w:rsidR="00B4727A" w:rsidRPr="0037252A">
        <w:rPr>
          <w:rFonts w:asciiTheme="minorHAnsi" w:hAnsiTheme="minorHAnsi"/>
          <w:lang w:val="en-US"/>
        </w:rPr>
        <w:t xml:space="preserve"> be clarified </w:t>
      </w:r>
      <w:r w:rsidR="009E49A7" w:rsidRPr="0037252A">
        <w:rPr>
          <w:rFonts w:asciiTheme="minorHAnsi" w:hAnsiTheme="minorHAnsi"/>
          <w:lang w:val="en-US"/>
        </w:rPr>
        <w:t xml:space="preserve">using </w:t>
      </w:r>
      <w:r w:rsidR="00B4727A" w:rsidRPr="0037252A">
        <w:rPr>
          <w:rFonts w:asciiTheme="minorHAnsi" w:hAnsiTheme="minorHAnsi"/>
          <w:lang w:val="en-US"/>
        </w:rPr>
        <w:t>video protocols.</w:t>
      </w:r>
    </w:p>
    <w:p w:rsidR="00C83EA0" w:rsidRPr="0037252A" w:rsidRDefault="009E49A7" w:rsidP="002177FF">
      <w:pPr>
        <w:spacing w:line="240" w:lineRule="auto"/>
        <w:ind w:firstLine="567"/>
        <w:rPr>
          <w:rFonts w:asciiTheme="minorHAnsi" w:hAnsiTheme="minorHAnsi"/>
          <w:lang w:val="en-US"/>
        </w:rPr>
      </w:pPr>
      <w:r w:rsidRPr="0037252A">
        <w:rPr>
          <w:rFonts w:asciiTheme="minorHAnsi" w:hAnsiTheme="minorHAnsi"/>
          <w:lang w:val="en-US"/>
        </w:rPr>
        <w:t>I</w:t>
      </w:r>
      <w:r w:rsidR="00B4727A" w:rsidRPr="0037252A">
        <w:rPr>
          <w:rFonts w:asciiTheme="minorHAnsi" w:hAnsiTheme="minorHAnsi"/>
          <w:lang w:val="en-US"/>
        </w:rPr>
        <w:t xml:space="preserve">ntracardiac and capillary microinjections require trained </w:t>
      </w:r>
      <w:r w:rsidR="00C743E7" w:rsidRPr="0037252A">
        <w:rPr>
          <w:rFonts w:asciiTheme="minorHAnsi" w:hAnsiTheme="minorHAnsi"/>
          <w:lang w:val="en-US"/>
        </w:rPr>
        <w:t xml:space="preserve">personnel </w:t>
      </w:r>
      <w:r w:rsidR="00B4727A" w:rsidRPr="0037252A">
        <w:rPr>
          <w:rFonts w:asciiTheme="minorHAnsi" w:hAnsiTheme="minorHAnsi"/>
          <w:lang w:val="en-US"/>
        </w:rPr>
        <w:t xml:space="preserve">and </w:t>
      </w:r>
      <w:r w:rsidR="00C743E7" w:rsidRPr="0037252A">
        <w:rPr>
          <w:rFonts w:asciiTheme="minorHAnsi" w:hAnsiTheme="minorHAnsi"/>
          <w:lang w:val="en-US"/>
        </w:rPr>
        <w:t xml:space="preserve">unique </w:t>
      </w:r>
      <w:r w:rsidR="00B4727A" w:rsidRPr="0037252A">
        <w:rPr>
          <w:rFonts w:asciiTheme="minorHAnsi" w:hAnsiTheme="minorHAnsi"/>
          <w:lang w:val="en-US"/>
        </w:rPr>
        <w:t xml:space="preserve">microsurgery facilities for </w:t>
      </w:r>
      <w:r w:rsidR="00C743E7" w:rsidRPr="0037252A">
        <w:rPr>
          <w:rFonts w:asciiTheme="minorHAnsi" w:hAnsiTheme="minorHAnsi"/>
          <w:lang w:val="en-US"/>
        </w:rPr>
        <w:t xml:space="preserve">the </w:t>
      </w:r>
      <w:r w:rsidR="00B4727A" w:rsidRPr="0037252A">
        <w:rPr>
          <w:rFonts w:asciiTheme="minorHAnsi" w:hAnsiTheme="minorHAnsi"/>
          <w:lang w:val="en-US"/>
        </w:rPr>
        <w:t xml:space="preserve">delivery of </w:t>
      </w:r>
      <w:proofErr w:type="spellStart"/>
      <w:r w:rsidR="00CD447A" w:rsidRPr="0037252A">
        <w:rPr>
          <w:rFonts w:asciiTheme="minorHAnsi" w:hAnsiTheme="minorHAnsi"/>
          <w:lang w:val="en-US"/>
        </w:rPr>
        <w:t>microobjects</w:t>
      </w:r>
      <w:proofErr w:type="spellEnd"/>
      <w:r w:rsidR="00B4727A" w:rsidRPr="0037252A">
        <w:rPr>
          <w:rFonts w:asciiTheme="minorHAnsi" w:hAnsiTheme="minorHAnsi"/>
          <w:lang w:val="en-US"/>
        </w:rPr>
        <w:t xml:space="preserve"> into </w:t>
      </w:r>
      <w:proofErr w:type="spellStart"/>
      <w:r w:rsidR="00B4727A" w:rsidRPr="0037252A">
        <w:rPr>
          <w:rFonts w:asciiTheme="minorHAnsi" w:hAnsiTheme="minorHAnsi"/>
          <w:lang w:val="en-US"/>
        </w:rPr>
        <w:t>zebrafish</w:t>
      </w:r>
      <w:proofErr w:type="spellEnd"/>
      <w:r w:rsidR="00B4727A" w:rsidRPr="0037252A">
        <w:rPr>
          <w:rFonts w:asciiTheme="minorHAnsi" w:hAnsiTheme="minorHAnsi"/>
          <w:lang w:val="en-US"/>
        </w:rPr>
        <w:t xml:space="preserve"> blood. Previously, a retro-orbital manual </w:t>
      </w:r>
      <w:proofErr w:type="gramStart"/>
      <w:r w:rsidR="00B4727A" w:rsidRPr="0037252A">
        <w:rPr>
          <w:rFonts w:asciiTheme="minorHAnsi" w:hAnsiTheme="minorHAnsi"/>
          <w:lang w:val="en-US"/>
        </w:rPr>
        <w:t>injection</w:t>
      </w:r>
      <w:r w:rsidR="00FD7675" w:rsidRPr="0037252A">
        <w:rPr>
          <w:rFonts w:asciiTheme="minorHAnsi" w:hAnsiTheme="minorHAnsi"/>
          <w:vertAlign w:val="superscript"/>
          <w:lang w:val="en-US"/>
        </w:rPr>
        <w:t>3</w:t>
      </w:r>
      <w:r w:rsidR="00FD7675" w:rsidRPr="0037252A">
        <w:rPr>
          <w:rFonts w:asciiTheme="minorHAnsi" w:hAnsiTheme="minorHAnsi"/>
          <w:lang w:val="en-US"/>
        </w:rPr>
        <w:t>,</w:t>
      </w:r>
      <w:proofErr w:type="gramEnd"/>
      <w:r w:rsidR="00B4727A" w:rsidRPr="0037252A">
        <w:rPr>
          <w:rFonts w:asciiTheme="minorHAnsi" w:hAnsiTheme="minorHAnsi"/>
          <w:lang w:val="en-US"/>
        </w:rPr>
        <w:t xml:space="preserve"> was suggested as an easy and effective method for </w:t>
      </w:r>
      <w:r w:rsidR="0013799B" w:rsidRPr="0037252A">
        <w:rPr>
          <w:rFonts w:asciiTheme="minorHAnsi" w:hAnsiTheme="minorHAnsi"/>
          <w:lang w:val="en-US"/>
        </w:rPr>
        <w:t>the administration of whole cells</w:t>
      </w:r>
      <w:r w:rsidR="00B4727A" w:rsidRPr="0037252A">
        <w:rPr>
          <w:rFonts w:asciiTheme="minorHAnsi" w:hAnsiTheme="minorHAnsi"/>
          <w:lang w:val="en-US"/>
        </w:rPr>
        <w:t xml:space="preserve">. However, </w:t>
      </w:r>
      <w:r w:rsidR="0013799B" w:rsidRPr="0037252A">
        <w:rPr>
          <w:rFonts w:asciiTheme="minorHAnsi" w:hAnsiTheme="minorHAnsi"/>
          <w:lang w:val="en-US"/>
        </w:rPr>
        <w:t>in</w:t>
      </w:r>
      <w:r w:rsidR="00B4727A" w:rsidRPr="0037252A">
        <w:rPr>
          <w:rFonts w:asciiTheme="minorHAnsi" w:hAnsiTheme="minorHAnsi"/>
          <w:lang w:val="en-US"/>
        </w:rPr>
        <w:t xml:space="preserve"> our experience, because </w:t>
      </w:r>
      <w:r w:rsidRPr="0037252A">
        <w:rPr>
          <w:rFonts w:asciiTheme="minorHAnsi" w:hAnsiTheme="minorHAnsi"/>
          <w:lang w:val="en-US"/>
        </w:rPr>
        <w:t xml:space="preserve">of </w:t>
      </w:r>
      <w:r w:rsidR="0013799B" w:rsidRPr="0037252A">
        <w:rPr>
          <w:rFonts w:asciiTheme="minorHAnsi" w:hAnsiTheme="minorHAnsi"/>
          <w:lang w:val="en-US"/>
        </w:rPr>
        <w:t xml:space="preserve">the small </w:t>
      </w:r>
      <w:r w:rsidR="00B4727A" w:rsidRPr="0037252A">
        <w:rPr>
          <w:rFonts w:asciiTheme="minorHAnsi" w:hAnsiTheme="minorHAnsi"/>
          <w:lang w:val="en-US"/>
        </w:rPr>
        <w:t xml:space="preserve">area of </w:t>
      </w:r>
      <w:r w:rsidR="0013799B" w:rsidRPr="0037252A">
        <w:rPr>
          <w:rFonts w:asciiTheme="minorHAnsi" w:hAnsiTheme="minorHAnsi"/>
          <w:lang w:val="en-US"/>
        </w:rPr>
        <w:t xml:space="preserve">the </w:t>
      </w:r>
      <w:r w:rsidR="00B4727A" w:rsidRPr="0037252A">
        <w:rPr>
          <w:rFonts w:asciiTheme="minorHAnsi" w:hAnsiTheme="minorHAnsi"/>
          <w:lang w:val="en-US"/>
        </w:rPr>
        <w:t>eye capillary network, it takes</w:t>
      </w:r>
      <w:r w:rsidR="00CD447A" w:rsidRPr="0037252A">
        <w:rPr>
          <w:rFonts w:asciiTheme="minorHAnsi" w:hAnsiTheme="minorHAnsi"/>
          <w:lang w:val="en-US"/>
        </w:rPr>
        <w:t xml:space="preserve"> </w:t>
      </w:r>
      <w:r w:rsidR="0013799B" w:rsidRPr="0037252A">
        <w:rPr>
          <w:rFonts w:asciiTheme="minorHAnsi" w:hAnsiTheme="minorHAnsi"/>
          <w:lang w:val="en-US"/>
        </w:rPr>
        <w:t>much</w:t>
      </w:r>
      <w:r w:rsidR="00B4727A" w:rsidRPr="0037252A">
        <w:rPr>
          <w:rFonts w:asciiTheme="minorHAnsi" w:hAnsiTheme="minorHAnsi"/>
          <w:lang w:val="en-US"/>
        </w:rPr>
        <w:t xml:space="preserve"> practice to achieve </w:t>
      </w:r>
      <w:r w:rsidR="0013799B" w:rsidRPr="0037252A">
        <w:rPr>
          <w:rFonts w:asciiTheme="minorHAnsi" w:hAnsiTheme="minorHAnsi"/>
          <w:lang w:val="en-US"/>
        </w:rPr>
        <w:t>the desired outcome from this</w:t>
      </w:r>
      <w:r w:rsidR="00B4727A" w:rsidRPr="0037252A">
        <w:rPr>
          <w:rFonts w:asciiTheme="minorHAnsi" w:hAnsiTheme="minorHAnsi"/>
          <w:lang w:val="en-US"/>
        </w:rPr>
        <w:t xml:space="preserve"> technique.</w:t>
      </w:r>
    </w:p>
    <w:p w:rsidR="00C314D9" w:rsidRPr="0037252A" w:rsidRDefault="00B4727A" w:rsidP="002177FF">
      <w:pPr>
        <w:spacing w:line="240" w:lineRule="auto"/>
        <w:ind w:firstLine="567"/>
        <w:rPr>
          <w:rFonts w:asciiTheme="minorHAnsi" w:hAnsiTheme="minorHAnsi"/>
          <w:lang w:val="en-US"/>
        </w:rPr>
      </w:pPr>
      <w:r w:rsidRPr="0037252A">
        <w:rPr>
          <w:rFonts w:asciiTheme="minorHAnsi" w:hAnsiTheme="minorHAnsi"/>
          <w:lang w:val="en-US"/>
        </w:rPr>
        <w:t>Herein</w:t>
      </w:r>
      <w:r w:rsidR="0013799B" w:rsidRPr="0037252A">
        <w:rPr>
          <w:rFonts w:asciiTheme="minorHAnsi" w:hAnsiTheme="minorHAnsi"/>
          <w:lang w:val="en-US"/>
        </w:rPr>
        <w:t>,</w:t>
      </w:r>
      <w:r w:rsidRPr="0037252A">
        <w:rPr>
          <w:rFonts w:asciiTheme="minorHAnsi" w:hAnsiTheme="minorHAnsi"/>
          <w:lang w:val="en-US"/>
        </w:rPr>
        <w:t xml:space="preserve"> we </w:t>
      </w:r>
      <w:r w:rsidR="009E49A7" w:rsidRPr="0037252A">
        <w:rPr>
          <w:rFonts w:asciiTheme="minorHAnsi" w:hAnsiTheme="minorHAnsi"/>
          <w:lang w:val="en-US"/>
        </w:rPr>
        <w:t xml:space="preserve">describe </w:t>
      </w:r>
      <w:r w:rsidRPr="0037252A">
        <w:rPr>
          <w:rFonts w:asciiTheme="minorHAnsi" w:hAnsiTheme="minorHAnsi"/>
          <w:lang w:val="en-US"/>
        </w:rPr>
        <w:t xml:space="preserve">a method for robust and efficient </w:t>
      </w:r>
      <w:proofErr w:type="spellStart"/>
      <w:r w:rsidRPr="0037252A">
        <w:rPr>
          <w:rFonts w:asciiTheme="minorHAnsi" w:hAnsiTheme="minorHAnsi"/>
          <w:lang w:val="en-US"/>
        </w:rPr>
        <w:t>microparticle</w:t>
      </w:r>
      <w:proofErr w:type="spellEnd"/>
      <w:r w:rsidRPr="0037252A">
        <w:rPr>
          <w:rFonts w:asciiTheme="minorHAnsi" w:hAnsiTheme="minorHAnsi"/>
          <w:lang w:val="en-US"/>
        </w:rPr>
        <w:t xml:space="preserve"> implantation </w:t>
      </w:r>
      <w:r w:rsidR="00377776" w:rsidRPr="0037252A">
        <w:rPr>
          <w:rFonts w:asciiTheme="minorHAnsi" w:hAnsiTheme="minorHAnsi"/>
          <w:lang w:val="en-US"/>
        </w:rPr>
        <w:t xml:space="preserve">into </w:t>
      </w:r>
      <w:r w:rsidR="0013799B" w:rsidRPr="0037252A">
        <w:rPr>
          <w:rFonts w:asciiTheme="minorHAnsi" w:hAnsiTheme="minorHAnsi"/>
          <w:lang w:val="en-US"/>
        </w:rPr>
        <w:t xml:space="preserve">the </w:t>
      </w:r>
      <w:r w:rsidRPr="0037252A">
        <w:rPr>
          <w:rFonts w:asciiTheme="minorHAnsi" w:hAnsiTheme="minorHAnsi"/>
          <w:lang w:val="en-US"/>
        </w:rPr>
        <w:t>circulatory system by</w:t>
      </w:r>
      <w:r w:rsidR="0072204D" w:rsidRPr="0037252A">
        <w:rPr>
          <w:rFonts w:asciiTheme="minorHAnsi" w:hAnsiTheme="minorHAnsi"/>
          <w:lang w:val="en-US"/>
        </w:rPr>
        <w:t xml:space="preserve"> manual</w:t>
      </w:r>
      <w:r w:rsidRPr="0037252A">
        <w:rPr>
          <w:rFonts w:asciiTheme="minorHAnsi" w:hAnsiTheme="minorHAnsi"/>
          <w:lang w:val="en-US"/>
        </w:rPr>
        <w:t xml:space="preserve"> injection directly in</w:t>
      </w:r>
      <w:r w:rsidR="0013799B" w:rsidRPr="0037252A">
        <w:rPr>
          <w:rFonts w:asciiTheme="minorHAnsi" w:hAnsiTheme="minorHAnsi"/>
          <w:lang w:val="en-US"/>
        </w:rPr>
        <w:t>to the</w:t>
      </w:r>
      <w:r w:rsidRPr="0037252A">
        <w:rPr>
          <w:rFonts w:asciiTheme="minorHAnsi" w:hAnsiTheme="minorHAnsi"/>
          <w:lang w:val="en-US"/>
        </w:rPr>
        <w:t xml:space="preserve"> kidney</w:t>
      </w:r>
      <w:r w:rsidR="009B7192">
        <w:rPr>
          <w:rFonts w:asciiTheme="minorHAnsi" w:hAnsiTheme="minorHAnsi"/>
          <w:lang w:val="en-US"/>
        </w:rPr>
        <w:t xml:space="preserve"> tissue</w:t>
      </w:r>
      <w:r w:rsidRPr="0037252A">
        <w:rPr>
          <w:rFonts w:asciiTheme="minorHAnsi" w:hAnsiTheme="minorHAnsi"/>
          <w:lang w:val="en-US"/>
        </w:rPr>
        <w:t xml:space="preserve"> of adult </w:t>
      </w:r>
      <w:bookmarkStart w:id="1" w:name="OLE_LINK1"/>
      <w:bookmarkStart w:id="2" w:name="OLE_LINK2"/>
      <w:r w:rsidRPr="0037252A">
        <w:rPr>
          <w:rFonts w:asciiTheme="minorHAnsi" w:hAnsiTheme="minorHAnsi"/>
          <w:lang w:val="en-US"/>
        </w:rPr>
        <w:t>zebrafish</w:t>
      </w:r>
      <w:bookmarkEnd w:id="1"/>
      <w:bookmarkEnd w:id="2"/>
      <w:r w:rsidR="00EB1448" w:rsidRPr="00495E2E">
        <w:rPr>
          <w:rFonts w:asciiTheme="minorHAnsi" w:hAnsiTheme="minorHAnsi"/>
          <w:lang w:val="en-US"/>
        </w:rPr>
        <w:t xml:space="preserve">, </w:t>
      </w:r>
      <w:r w:rsidR="00EB1448" w:rsidRPr="00EB1448">
        <w:rPr>
          <w:rFonts w:asciiTheme="minorHAnsi" w:hAnsiTheme="minorHAnsi"/>
          <w:lang w:val="en-US"/>
        </w:rPr>
        <w:t>which is</w:t>
      </w:r>
      <w:r w:rsidR="009B7192">
        <w:rPr>
          <w:rFonts w:asciiTheme="minorHAnsi" w:hAnsiTheme="minorHAnsi"/>
          <w:lang w:val="en-US"/>
        </w:rPr>
        <w:t xml:space="preserve"> </w:t>
      </w:r>
      <w:r w:rsidR="009B7192" w:rsidRPr="00744A09">
        <w:rPr>
          <w:rFonts w:asciiTheme="minorHAnsi" w:hAnsiTheme="minorHAnsi"/>
          <w:lang w:val="en-US"/>
        </w:rPr>
        <w:t xml:space="preserve">rich in capillaries and </w:t>
      </w:r>
      <w:r w:rsidR="009B7192">
        <w:rPr>
          <w:rFonts w:asciiTheme="minorHAnsi" w:hAnsiTheme="minorHAnsi"/>
          <w:lang w:val="en-US"/>
        </w:rPr>
        <w:t xml:space="preserve">renal </w:t>
      </w:r>
      <w:r w:rsidR="009B7192" w:rsidRPr="00744A09">
        <w:rPr>
          <w:rFonts w:asciiTheme="minorHAnsi" w:hAnsiTheme="minorHAnsi"/>
          <w:lang w:val="en-US"/>
        </w:rPr>
        <w:t>vessels</w:t>
      </w:r>
      <w:r w:rsidRPr="0037252A">
        <w:rPr>
          <w:rFonts w:asciiTheme="minorHAnsi" w:hAnsiTheme="minorHAnsi"/>
          <w:lang w:val="en-US"/>
        </w:rPr>
        <w:t xml:space="preserve">. </w:t>
      </w:r>
      <w:r w:rsidR="0013799B" w:rsidRPr="0037252A">
        <w:rPr>
          <w:rFonts w:asciiTheme="minorHAnsi" w:hAnsiTheme="minorHAnsi"/>
          <w:lang w:val="en-US"/>
        </w:rPr>
        <w:t xml:space="preserve">This technique </w:t>
      </w:r>
      <w:r w:rsidRPr="0037252A">
        <w:rPr>
          <w:rFonts w:asciiTheme="minorHAnsi" w:hAnsiTheme="minorHAnsi"/>
          <w:lang w:val="en-US"/>
        </w:rPr>
        <w:t>is based on the video protocol for cell transplanta</w:t>
      </w:r>
      <w:r w:rsidR="004D4881" w:rsidRPr="0037252A">
        <w:rPr>
          <w:rFonts w:asciiTheme="minorHAnsi" w:hAnsiTheme="minorHAnsi"/>
          <w:lang w:val="en-US"/>
        </w:rPr>
        <w:t>tion into the zebrafish kidney</w:t>
      </w:r>
      <w:r w:rsidR="00FD7675" w:rsidRPr="0037252A">
        <w:rPr>
          <w:rFonts w:asciiTheme="minorHAnsi" w:hAnsiTheme="minorHAnsi"/>
          <w:vertAlign w:val="superscript"/>
          <w:lang w:val="en-US"/>
        </w:rPr>
        <w:t>6</w:t>
      </w:r>
      <w:r w:rsidRPr="0037252A">
        <w:rPr>
          <w:rFonts w:asciiTheme="minorHAnsi" w:hAnsiTheme="minorHAnsi"/>
          <w:lang w:val="en-US"/>
        </w:rPr>
        <w:t xml:space="preserve">, but </w:t>
      </w:r>
      <w:r w:rsidR="0013799B" w:rsidRPr="0037252A">
        <w:rPr>
          <w:rFonts w:asciiTheme="minorHAnsi" w:hAnsiTheme="minorHAnsi"/>
          <w:lang w:val="en-US"/>
        </w:rPr>
        <w:t xml:space="preserve">the </w:t>
      </w:r>
      <w:r w:rsidRPr="0037252A">
        <w:rPr>
          <w:rFonts w:asciiTheme="minorHAnsi" w:hAnsiTheme="minorHAnsi"/>
          <w:lang w:val="en-US"/>
        </w:rPr>
        <w:t>traumatic and time-consuming microsurgical steps were eliminated. The proposed method is characterized by low mortality (</w:t>
      </w:r>
      <w:r w:rsidR="00FA79DB" w:rsidRPr="0037252A">
        <w:rPr>
          <w:rFonts w:asciiTheme="minorHAnsi" w:hAnsiTheme="minorHAnsi"/>
          <w:lang w:val="en-US"/>
        </w:rPr>
        <w:t>0-2</w:t>
      </w:r>
      <w:r w:rsidRPr="0037252A">
        <w:rPr>
          <w:rFonts w:asciiTheme="minorHAnsi" w:hAnsiTheme="minorHAnsi"/>
          <w:lang w:val="en-US"/>
        </w:rPr>
        <w:t>0%)</w:t>
      </w:r>
      <w:r w:rsidR="0013799B" w:rsidRPr="0037252A">
        <w:rPr>
          <w:rFonts w:asciiTheme="minorHAnsi" w:hAnsiTheme="minorHAnsi"/>
          <w:lang w:val="en-US"/>
        </w:rPr>
        <w:t xml:space="preserve"> and</w:t>
      </w:r>
      <w:r w:rsidRPr="0037252A">
        <w:rPr>
          <w:rFonts w:asciiTheme="minorHAnsi" w:hAnsiTheme="minorHAnsi"/>
          <w:lang w:val="en-US"/>
        </w:rPr>
        <w:t xml:space="preserve"> high efficiency (</w:t>
      </w:r>
      <w:r w:rsidR="007038E4" w:rsidRPr="0037252A">
        <w:rPr>
          <w:rFonts w:asciiTheme="minorHAnsi" w:hAnsiTheme="minorHAnsi"/>
          <w:lang w:val="en-US"/>
        </w:rPr>
        <w:t>7</w:t>
      </w:r>
      <w:r w:rsidRPr="0037252A">
        <w:rPr>
          <w:rFonts w:asciiTheme="minorHAnsi" w:hAnsiTheme="minorHAnsi"/>
          <w:lang w:val="en-US"/>
        </w:rPr>
        <w:t xml:space="preserve">0-90% success), and it is easy </w:t>
      </w:r>
      <w:r w:rsidR="0013799B" w:rsidRPr="0037252A">
        <w:rPr>
          <w:rFonts w:asciiTheme="minorHAnsi" w:hAnsiTheme="minorHAnsi"/>
          <w:lang w:val="en-US"/>
        </w:rPr>
        <w:t>to institute</w:t>
      </w:r>
      <w:r w:rsidRPr="0037252A">
        <w:rPr>
          <w:rFonts w:asciiTheme="minorHAnsi" w:hAnsiTheme="minorHAnsi"/>
          <w:lang w:val="en-US"/>
        </w:rPr>
        <w:t xml:space="preserve"> using common</w:t>
      </w:r>
      <w:r w:rsidR="0013799B" w:rsidRPr="0037252A">
        <w:rPr>
          <w:rFonts w:asciiTheme="minorHAnsi" w:hAnsiTheme="minorHAnsi"/>
          <w:lang w:val="en-US"/>
        </w:rPr>
        <w:t>ly</w:t>
      </w:r>
      <w:r w:rsidRPr="0037252A">
        <w:rPr>
          <w:rFonts w:asciiTheme="minorHAnsi" w:hAnsiTheme="minorHAnsi"/>
          <w:lang w:val="en-US"/>
        </w:rPr>
        <w:t xml:space="preserve"> available equipment.</w:t>
      </w:r>
    </w:p>
    <w:p w:rsidR="008A746E" w:rsidRPr="0037252A" w:rsidRDefault="00B4727A" w:rsidP="002177FF">
      <w:pPr>
        <w:spacing w:line="240" w:lineRule="auto"/>
        <w:ind w:firstLine="567"/>
        <w:rPr>
          <w:rFonts w:asciiTheme="minorHAnsi" w:hAnsiTheme="minorHAnsi"/>
          <w:lang w:val="en-US"/>
        </w:rPr>
      </w:pPr>
      <w:r w:rsidRPr="0037252A">
        <w:rPr>
          <w:rFonts w:asciiTheme="minorHAnsi" w:hAnsiTheme="minorHAnsi"/>
          <w:lang w:val="en-US"/>
        </w:rPr>
        <w:t xml:space="preserve">An important part of the proposed protocol is </w:t>
      </w:r>
      <w:r w:rsidR="0013799B" w:rsidRPr="0037252A">
        <w:rPr>
          <w:rFonts w:asciiTheme="minorHAnsi" w:hAnsiTheme="minorHAnsi"/>
          <w:lang w:val="en-US"/>
        </w:rPr>
        <w:t xml:space="preserve">the </w:t>
      </w:r>
      <w:r w:rsidRPr="0037252A">
        <w:rPr>
          <w:rFonts w:asciiTheme="minorHAnsi" w:hAnsiTheme="minorHAnsi"/>
          <w:lang w:val="en-US"/>
        </w:rPr>
        <w:t xml:space="preserve">visualization of the implanted microparticles (if they are fluorescent or colorized) in </w:t>
      </w:r>
      <w:r w:rsidR="0013799B" w:rsidRPr="0037252A">
        <w:rPr>
          <w:rFonts w:asciiTheme="minorHAnsi" w:hAnsiTheme="minorHAnsi"/>
          <w:lang w:val="en-US"/>
        </w:rPr>
        <w:t xml:space="preserve">the </w:t>
      </w:r>
      <w:r w:rsidRPr="0037252A">
        <w:rPr>
          <w:rFonts w:asciiTheme="minorHAnsi" w:hAnsiTheme="minorHAnsi"/>
          <w:lang w:val="en-US"/>
        </w:rPr>
        <w:t xml:space="preserve">gill capillaries, which allows </w:t>
      </w:r>
      <w:r w:rsidR="0013799B" w:rsidRPr="0037252A">
        <w:rPr>
          <w:rFonts w:asciiTheme="minorHAnsi" w:hAnsiTheme="minorHAnsi"/>
          <w:lang w:val="en-US"/>
        </w:rPr>
        <w:t xml:space="preserve">for the </w:t>
      </w:r>
      <w:r w:rsidRPr="0037252A">
        <w:rPr>
          <w:rFonts w:asciiTheme="minorHAnsi" w:hAnsiTheme="minorHAnsi"/>
          <w:lang w:val="en-US"/>
        </w:rPr>
        <w:t xml:space="preserve">verification of </w:t>
      </w:r>
      <w:r w:rsidR="0013799B" w:rsidRPr="0037252A">
        <w:rPr>
          <w:rFonts w:asciiTheme="minorHAnsi" w:hAnsiTheme="minorHAnsi"/>
          <w:lang w:val="en-US"/>
        </w:rPr>
        <w:t xml:space="preserve">the </w:t>
      </w:r>
      <w:r w:rsidRPr="0037252A">
        <w:rPr>
          <w:rFonts w:asciiTheme="minorHAnsi" w:hAnsiTheme="minorHAnsi"/>
          <w:lang w:val="en-US"/>
        </w:rPr>
        <w:t xml:space="preserve">injection quality, </w:t>
      </w:r>
      <w:r w:rsidR="009E49A7" w:rsidRPr="0037252A">
        <w:rPr>
          <w:rFonts w:asciiTheme="minorHAnsi" w:hAnsiTheme="minorHAnsi"/>
          <w:lang w:val="en-US"/>
        </w:rPr>
        <w:t xml:space="preserve">a </w:t>
      </w:r>
      <w:r w:rsidRPr="0037252A">
        <w:rPr>
          <w:rFonts w:asciiTheme="minorHAnsi" w:hAnsiTheme="minorHAnsi"/>
          <w:lang w:val="en-US"/>
        </w:rPr>
        <w:t>rough</w:t>
      </w:r>
      <w:r w:rsidR="00FA79DB" w:rsidRPr="0037252A">
        <w:rPr>
          <w:lang w:val="en-US"/>
        </w:rPr>
        <w:t xml:space="preserve"> </w:t>
      </w:r>
      <w:r w:rsidR="00FA79DB" w:rsidRPr="0037252A">
        <w:rPr>
          <w:rFonts w:asciiTheme="minorHAnsi" w:hAnsiTheme="minorHAnsi"/>
          <w:lang w:val="en-US"/>
        </w:rPr>
        <w:t>relative</w:t>
      </w:r>
      <w:r w:rsidRPr="0037252A">
        <w:rPr>
          <w:rFonts w:asciiTheme="minorHAnsi" w:hAnsiTheme="minorHAnsi"/>
          <w:lang w:val="en-US"/>
        </w:rPr>
        <w:t xml:space="preserve"> assessment of </w:t>
      </w:r>
      <w:r w:rsidR="0013799B" w:rsidRPr="0037252A">
        <w:rPr>
          <w:rFonts w:asciiTheme="minorHAnsi" w:hAnsiTheme="minorHAnsi"/>
          <w:lang w:val="en-US"/>
        </w:rPr>
        <w:t xml:space="preserve">the </w:t>
      </w:r>
      <w:r w:rsidR="00CD447A" w:rsidRPr="0037252A">
        <w:rPr>
          <w:rFonts w:asciiTheme="minorHAnsi" w:hAnsiTheme="minorHAnsi"/>
          <w:lang w:val="en-US"/>
        </w:rPr>
        <w:t>number</w:t>
      </w:r>
      <w:r w:rsidRPr="0037252A">
        <w:rPr>
          <w:rFonts w:asciiTheme="minorHAnsi" w:hAnsiTheme="minorHAnsi"/>
          <w:lang w:val="en-US"/>
        </w:rPr>
        <w:t xml:space="preserve"> of injected particles</w:t>
      </w:r>
      <w:r w:rsidR="0013799B" w:rsidRPr="0037252A">
        <w:rPr>
          <w:rFonts w:asciiTheme="minorHAnsi" w:hAnsiTheme="minorHAnsi"/>
          <w:lang w:val="en-US"/>
        </w:rPr>
        <w:t>,</w:t>
      </w:r>
      <w:r w:rsidRPr="0037252A">
        <w:rPr>
          <w:rFonts w:asciiTheme="minorHAnsi" w:hAnsiTheme="minorHAnsi"/>
          <w:lang w:val="en-US"/>
        </w:rPr>
        <w:t xml:space="preserve"> and </w:t>
      </w:r>
      <w:r w:rsidR="0013799B" w:rsidRPr="0037252A">
        <w:rPr>
          <w:rFonts w:asciiTheme="minorHAnsi" w:hAnsiTheme="minorHAnsi"/>
          <w:lang w:val="en-US"/>
        </w:rPr>
        <w:t xml:space="preserve">the detection of the </w:t>
      </w:r>
      <w:r w:rsidRPr="0037252A">
        <w:rPr>
          <w:rFonts w:asciiTheme="minorHAnsi" w:hAnsiTheme="minorHAnsi"/>
          <w:lang w:val="en-US"/>
        </w:rPr>
        <w:t xml:space="preserve">spectral signal for physiological measurements directly from </w:t>
      </w:r>
      <w:r w:rsidR="0013799B" w:rsidRPr="0037252A">
        <w:rPr>
          <w:rFonts w:asciiTheme="minorHAnsi" w:hAnsiTheme="minorHAnsi"/>
          <w:lang w:val="en-US"/>
        </w:rPr>
        <w:t xml:space="preserve">the </w:t>
      </w:r>
      <w:r w:rsidRPr="0037252A">
        <w:rPr>
          <w:rFonts w:asciiTheme="minorHAnsi" w:hAnsiTheme="minorHAnsi"/>
          <w:lang w:val="en-US"/>
        </w:rPr>
        <w:t xml:space="preserve">circulating blood. As </w:t>
      </w:r>
      <w:r w:rsidR="0013799B" w:rsidRPr="0037252A">
        <w:rPr>
          <w:rFonts w:asciiTheme="minorHAnsi" w:hAnsiTheme="minorHAnsi"/>
          <w:lang w:val="en-US"/>
        </w:rPr>
        <w:t xml:space="preserve">an </w:t>
      </w:r>
      <w:r w:rsidRPr="0037252A">
        <w:rPr>
          <w:rFonts w:asciiTheme="minorHAnsi" w:hAnsiTheme="minorHAnsi"/>
          <w:lang w:val="en-US"/>
        </w:rPr>
        <w:t xml:space="preserve">example of </w:t>
      </w:r>
      <w:r w:rsidR="0013799B" w:rsidRPr="0037252A">
        <w:rPr>
          <w:rFonts w:asciiTheme="minorHAnsi" w:hAnsiTheme="minorHAnsi"/>
          <w:lang w:val="en-US"/>
        </w:rPr>
        <w:t xml:space="preserve">the </w:t>
      </w:r>
      <w:r w:rsidRPr="0037252A">
        <w:rPr>
          <w:rFonts w:asciiTheme="minorHAnsi" w:hAnsiTheme="minorHAnsi"/>
          <w:lang w:val="en-US"/>
        </w:rPr>
        <w:t xml:space="preserve">possible applications of the described technique, we demonstrate the protocol for </w:t>
      </w:r>
      <w:r w:rsidRPr="0037252A">
        <w:rPr>
          <w:rFonts w:asciiTheme="minorHAnsi" w:hAnsiTheme="minorHAnsi"/>
          <w:i/>
          <w:lang w:val="en-US"/>
        </w:rPr>
        <w:t>in vivo</w:t>
      </w:r>
      <w:r w:rsidRPr="0037252A">
        <w:rPr>
          <w:rFonts w:asciiTheme="minorHAnsi" w:hAnsiTheme="minorHAnsi"/>
          <w:lang w:val="en-US"/>
        </w:rPr>
        <w:t xml:space="preserve"> measurements of zebrafish blood pH using </w:t>
      </w:r>
      <w:r w:rsidR="0013799B" w:rsidRPr="0037252A">
        <w:rPr>
          <w:rFonts w:asciiTheme="minorHAnsi" w:hAnsiTheme="minorHAnsi"/>
          <w:lang w:val="en-US"/>
        </w:rPr>
        <w:t xml:space="preserve">a </w:t>
      </w:r>
      <w:r w:rsidRPr="0037252A">
        <w:rPr>
          <w:rFonts w:asciiTheme="minorHAnsi" w:hAnsiTheme="minorHAnsi"/>
          <w:lang w:val="en-US"/>
        </w:rPr>
        <w:t xml:space="preserve">microencapsulated </w:t>
      </w:r>
      <w:r w:rsidR="00377776" w:rsidRPr="0037252A">
        <w:rPr>
          <w:rFonts w:asciiTheme="minorHAnsi" w:hAnsiTheme="minorHAnsi"/>
          <w:lang w:val="en-US"/>
        </w:rPr>
        <w:t>fluorescent probe</w:t>
      </w:r>
      <w:r w:rsidR="0013799B" w:rsidRPr="0037252A">
        <w:rPr>
          <w:rFonts w:asciiTheme="minorHAnsi" w:hAnsiTheme="minorHAnsi"/>
          <w:lang w:val="en-US"/>
        </w:rPr>
        <w:t>,</w:t>
      </w:r>
      <w:r w:rsidR="00377776" w:rsidRPr="0037252A">
        <w:rPr>
          <w:rFonts w:asciiTheme="minorHAnsi" w:hAnsiTheme="minorHAnsi"/>
          <w:lang w:val="en-US"/>
        </w:rPr>
        <w:t xml:space="preserve"> </w:t>
      </w:r>
      <w:r w:rsidRPr="0037252A">
        <w:rPr>
          <w:rFonts w:asciiTheme="minorHAnsi" w:hAnsiTheme="minorHAnsi"/>
          <w:lang w:val="en-US"/>
        </w:rPr>
        <w:t>SNARF-1, originally suggested in</w:t>
      </w:r>
      <w:r w:rsidR="00FD7675" w:rsidRPr="0037252A">
        <w:rPr>
          <w:rFonts w:asciiTheme="minorHAnsi" w:hAnsiTheme="minorHAnsi"/>
          <w:vertAlign w:val="superscript"/>
          <w:lang w:val="en-US"/>
        </w:rPr>
        <w:t>5</w:t>
      </w:r>
      <w:r w:rsidRPr="0037252A">
        <w:rPr>
          <w:rFonts w:asciiTheme="minorHAnsi" w:hAnsiTheme="minorHAnsi"/>
          <w:lang w:val="en-US"/>
        </w:rPr>
        <w:t>.</w:t>
      </w:r>
    </w:p>
    <w:p w:rsidR="00BD6498" w:rsidRPr="0037252A" w:rsidRDefault="00BD6498" w:rsidP="002177FF">
      <w:pPr>
        <w:spacing w:line="240" w:lineRule="auto"/>
        <w:ind w:firstLine="567"/>
        <w:rPr>
          <w:rFonts w:asciiTheme="minorHAnsi" w:hAnsiTheme="minorHAnsi"/>
          <w:lang w:val="en-US"/>
        </w:rPr>
      </w:pPr>
    </w:p>
    <w:p w:rsidR="00B35F79" w:rsidRPr="0037252A" w:rsidRDefault="00B35F79" w:rsidP="00B35F79">
      <w:pPr>
        <w:spacing w:line="240" w:lineRule="auto"/>
        <w:ind w:firstLine="567"/>
        <w:rPr>
          <w:rFonts w:asciiTheme="minorHAnsi" w:hAnsiTheme="minorHAnsi"/>
          <w:b/>
          <w:lang w:val="en-US"/>
        </w:rPr>
      </w:pPr>
      <w:r w:rsidRPr="0037252A">
        <w:rPr>
          <w:rFonts w:asciiTheme="minorHAnsi" w:hAnsiTheme="minorHAnsi"/>
          <w:b/>
          <w:lang w:val="en-US"/>
        </w:rPr>
        <w:t>Protocol</w:t>
      </w:r>
    </w:p>
    <w:p w:rsidR="00B35F79" w:rsidRPr="0037252A" w:rsidRDefault="00B35F79" w:rsidP="00B35F79">
      <w:pPr>
        <w:spacing w:line="240" w:lineRule="auto"/>
        <w:ind w:firstLine="567"/>
        <w:rPr>
          <w:rFonts w:asciiTheme="minorHAnsi" w:hAnsiTheme="minorHAnsi"/>
          <w:b/>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All experimental procedures were conducted in accordance with the EU Directive 2010/63/EU for animal experiments and have been approved by the Animal Subjects Research Committee of Institute of Biology at Irkutsk State University.</w:t>
      </w:r>
    </w:p>
    <w:p w:rsidR="00CE0132" w:rsidRDefault="00CE0132" w:rsidP="008921D3">
      <w:pPr>
        <w:spacing w:line="240" w:lineRule="auto"/>
        <w:ind w:firstLine="567"/>
        <w:jc w:val="left"/>
        <w:rPr>
          <w:rFonts w:asciiTheme="minorHAnsi" w:hAnsiTheme="minorHAnsi"/>
          <w:b/>
          <w:lang w:val="en-US"/>
        </w:rPr>
      </w:pPr>
    </w:p>
    <w:p w:rsidR="00CE0132" w:rsidRDefault="00B35F79" w:rsidP="008921D3">
      <w:pPr>
        <w:spacing w:line="240" w:lineRule="auto"/>
        <w:ind w:firstLine="567"/>
        <w:jc w:val="left"/>
        <w:rPr>
          <w:rFonts w:asciiTheme="minorHAnsi" w:hAnsiTheme="minorHAnsi"/>
          <w:b/>
          <w:lang w:val="en-US"/>
        </w:rPr>
      </w:pPr>
      <w:proofErr w:type="gramStart"/>
      <w:r w:rsidRPr="0037252A">
        <w:rPr>
          <w:rFonts w:asciiTheme="minorHAnsi" w:hAnsiTheme="minorHAnsi"/>
          <w:b/>
          <w:lang w:val="en-US"/>
        </w:rPr>
        <w:t>Part 1.</w:t>
      </w:r>
      <w:proofErr w:type="gramEnd"/>
      <w:r w:rsidRPr="0037252A">
        <w:rPr>
          <w:rFonts w:asciiTheme="minorHAnsi" w:hAnsiTheme="minorHAnsi"/>
          <w:b/>
          <w:lang w:val="en-US"/>
        </w:rPr>
        <w:t xml:space="preserve"> Fabrication of microcapsules</w:t>
      </w: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 xml:space="preserve">Microcapsules carrying a fluorescent dye are prepared using a layer-by-layer assembly </w:t>
      </w:r>
      <w:r w:rsidRPr="0037252A">
        <w:rPr>
          <w:rFonts w:asciiTheme="minorHAnsi" w:hAnsiTheme="minorHAnsi"/>
          <w:lang w:val="en-US"/>
        </w:rPr>
        <w:lastRenderedPageBreak/>
        <w:t>of oppositely charged polyelectrolytes</w:t>
      </w:r>
      <w:r w:rsidR="0060569C" w:rsidRPr="0037252A">
        <w:rPr>
          <w:rFonts w:asciiTheme="minorHAnsi" w:hAnsiTheme="minorHAnsi"/>
          <w:vertAlign w:val="superscript"/>
          <w:lang w:val="en-US"/>
        </w:rPr>
        <w:t>7</w:t>
      </w:r>
      <w:r w:rsidR="007B6417">
        <w:rPr>
          <w:rFonts w:asciiTheme="minorHAnsi" w:hAnsiTheme="minorHAnsi"/>
          <w:vertAlign w:val="superscript"/>
          <w:lang w:val="en-US"/>
        </w:rPr>
        <w:t>,</w:t>
      </w:r>
      <w:r w:rsidRPr="0037252A">
        <w:rPr>
          <w:rFonts w:asciiTheme="minorHAnsi" w:hAnsiTheme="minorHAnsi"/>
          <w:vertAlign w:val="superscript"/>
          <w:lang w:val="en-US"/>
        </w:rPr>
        <w:t xml:space="preserve"> </w:t>
      </w:r>
      <w:r w:rsidR="0060569C" w:rsidRPr="0037252A">
        <w:rPr>
          <w:rFonts w:asciiTheme="minorHAnsi" w:hAnsiTheme="minorHAnsi"/>
          <w:vertAlign w:val="superscript"/>
          <w:lang w:val="en-US"/>
        </w:rPr>
        <w:t>8</w:t>
      </w:r>
      <w:r w:rsidRPr="0037252A">
        <w:rPr>
          <w:rFonts w:asciiTheme="minorHAnsi" w:hAnsiTheme="minorHAnsi"/>
          <w:lang w:val="en-US"/>
        </w:rPr>
        <w:t>. All procedures were performed at room temperature.</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1.1 To synthesize porous CaCO</w:t>
      </w:r>
      <w:r w:rsidRPr="0037252A">
        <w:rPr>
          <w:rFonts w:asciiTheme="minorHAnsi" w:hAnsiTheme="minorHAnsi"/>
          <w:vertAlign w:val="subscript"/>
          <w:lang w:val="en-US"/>
        </w:rPr>
        <w:t>3</w:t>
      </w:r>
      <w:r w:rsidRPr="0037252A">
        <w:rPr>
          <w:rFonts w:asciiTheme="minorHAnsi" w:hAnsiTheme="minorHAnsi"/>
          <w:lang w:val="en-US"/>
        </w:rPr>
        <w:t xml:space="preserve"> </w:t>
      </w:r>
      <w:proofErr w:type="spellStart"/>
      <w:r w:rsidRPr="0037252A">
        <w:rPr>
          <w:rFonts w:asciiTheme="minorHAnsi" w:hAnsiTheme="minorHAnsi"/>
          <w:lang w:val="en-US"/>
        </w:rPr>
        <w:t>microcores</w:t>
      </w:r>
      <w:proofErr w:type="spellEnd"/>
      <w:r w:rsidRPr="0037252A">
        <w:rPr>
          <w:rFonts w:asciiTheme="minorHAnsi" w:hAnsiTheme="minorHAnsi"/>
          <w:lang w:val="en-US"/>
        </w:rPr>
        <w:t xml:space="preserve"> enclosing the fluorescent dye, mix 2 </w:t>
      </w:r>
      <w:r w:rsidR="00E55581">
        <w:rPr>
          <w:rFonts w:asciiTheme="minorHAnsi" w:hAnsiTheme="minorHAnsi"/>
          <w:lang w:val="en-US"/>
        </w:rPr>
        <w:t>mL</w:t>
      </w:r>
      <w:r w:rsidRPr="0037252A">
        <w:rPr>
          <w:rFonts w:asciiTheme="minorHAnsi" w:hAnsiTheme="minorHAnsi"/>
          <w:lang w:val="en-US"/>
        </w:rPr>
        <w:t xml:space="preserve"> of the SNARF-1-dextran solution (</w:t>
      </w:r>
      <w:r w:rsidR="000E2107" w:rsidRPr="0037252A">
        <w:rPr>
          <w:rFonts w:asciiTheme="minorHAnsi" w:hAnsiTheme="minorHAnsi"/>
          <w:lang w:val="en-US"/>
        </w:rPr>
        <w:t>most</w:t>
      </w:r>
      <w:r w:rsidRPr="0037252A">
        <w:rPr>
          <w:rFonts w:asciiTheme="minorHAnsi" w:hAnsiTheme="minorHAnsi"/>
          <w:lang w:val="en-US"/>
        </w:rPr>
        <w:t xml:space="preserve"> polymer-bound fluorescent dye such as FITC-BSA can be used) at a concentration of ~2 mg/</w:t>
      </w:r>
      <w:r w:rsidR="00E55581">
        <w:rPr>
          <w:rFonts w:asciiTheme="minorHAnsi" w:hAnsiTheme="minorHAnsi"/>
          <w:lang w:val="en-US"/>
        </w:rPr>
        <w:t>mL</w:t>
      </w:r>
      <w:r w:rsidRPr="0037252A">
        <w:rPr>
          <w:rFonts w:asciiTheme="minorHAnsi" w:hAnsiTheme="minorHAnsi"/>
          <w:lang w:val="en-US"/>
        </w:rPr>
        <w:t xml:space="preserve"> with 0.6 </w:t>
      </w:r>
      <w:r w:rsidR="00E55581">
        <w:rPr>
          <w:rFonts w:asciiTheme="minorHAnsi" w:hAnsiTheme="minorHAnsi"/>
          <w:lang w:val="en-US"/>
        </w:rPr>
        <w:t>mL</w:t>
      </w:r>
      <w:r w:rsidRPr="0037252A">
        <w:rPr>
          <w:rFonts w:asciiTheme="minorHAnsi" w:hAnsiTheme="minorHAnsi"/>
          <w:lang w:val="en-US"/>
        </w:rPr>
        <w:t xml:space="preserve"> each of 1 </w:t>
      </w:r>
      <w:proofErr w:type="spellStart"/>
      <w:r w:rsidR="00134757">
        <w:rPr>
          <w:rFonts w:asciiTheme="minorHAnsi" w:hAnsiTheme="minorHAnsi"/>
          <w:lang w:val="en-US"/>
        </w:rPr>
        <w:t>mol</w:t>
      </w:r>
      <w:proofErr w:type="spellEnd"/>
      <w:r w:rsidR="001B11EA">
        <w:rPr>
          <w:rFonts w:asciiTheme="minorHAnsi" w:hAnsiTheme="minorHAnsi"/>
        </w:rPr>
        <w:t>/L</w:t>
      </w:r>
      <w:r w:rsidR="00134757">
        <w:rPr>
          <w:rFonts w:asciiTheme="minorHAnsi" w:hAnsiTheme="minorHAnsi"/>
          <w:lang w:val="en-US"/>
        </w:rPr>
        <w:t xml:space="preserve"> </w:t>
      </w:r>
      <w:r w:rsidRPr="0037252A">
        <w:rPr>
          <w:rFonts w:asciiTheme="minorHAnsi" w:hAnsiTheme="minorHAnsi"/>
          <w:lang w:val="en-US"/>
        </w:rPr>
        <w:t>solutions of CaCl</w:t>
      </w:r>
      <w:r w:rsidRPr="0037252A">
        <w:rPr>
          <w:rFonts w:asciiTheme="minorHAnsi" w:hAnsiTheme="minorHAnsi"/>
          <w:vertAlign w:val="subscript"/>
          <w:lang w:val="en-US"/>
        </w:rPr>
        <w:t>2</w:t>
      </w:r>
      <w:r w:rsidRPr="0037252A">
        <w:rPr>
          <w:rFonts w:asciiTheme="minorHAnsi" w:hAnsiTheme="minorHAnsi"/>
          <w:lang w:val="en-US"/>
        </w:rPr>
        <w:t xml:space="preserve"> and Na</w:t>
      </w:r>
      <w:r w:rsidRPr="0037252A">
        <w:rPr>
          <w:rFonts w:asciiTheme="minorHAnsi" w:hAnsiTheme="minorHAnsi"/>
          <w:vertAlign w:val="subscript"/>
          <w:lang w:val="en-US"/>
        </w:rPr>
        <w:t>2</w:t>
      </w:r>
      <w:r w:rsidRPr="0037252A">
        <w:rPr>
          <w:rFonts w:asciiTheme="minorHAnsi" w:hAnsiTheme="minorHAnsi"/>
          <w:lang w:val="en-US"/>
        </w:rPr>
        <w:t>CO</w:t>
      </w:r>
      <w:r w:rsidRPr="0037252A">
        <w:rPr>
          <w:rFonts w:asciiTheme="minorHAnsi" w:hAnsiTheme="minorHAnsi"/>
          <w:vertAlign w:val="subscript"/>
          <w:lang w:val="en-US"/>
        </w:rPr>
        <w:t>3</w:t>
      </w:r>
      <w:r w:rsidRPr="0037252A">
        <w:rPr>
          <w:rFonts w:asciiTheme="minorHAnsi" w:hAnsiTheme="minorHAnsi"/>
          <w:lang w:val="en-US"/>
        </w:rPr>
        <w:t xml:space="preserve"> under fast stirring.</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cstheme="minorHAnsi"/>
          <w:lang w:val="en-US"/>
        </w:rPr>
        <w:t xml:space="preserve">Note: </w:t>
      </w:r>
      <w:r w:rsidRPr="0037252A">
        <w:rPr>
          <w:rFonts w:asciiTheme="minorHAnsi" w:hAnsiTheme="minorHAnsi"/>
          <w:lang w:val="en-US"/>
        </w:rPr>
        <w:t xml:space="preserve">Pay attention to the different sensitivities of fluorescent dyes to </w:t>
      </w:r>
      <w:proofErr w:type="spellStart"/>
      <w:r w:rsidRPr="0037252A">
        <w:rPr>
          <w:rFonts w:asciiTheme="minorHAnsi" w:hAnsiTheme="minorHAnsi"/>
          <w:lang w:val="en-US"/>
        </w:rPr>
        <w:t>photobleaching</w:t>
      </w:r>
      <w:proofErr w:type="spellEnd"/>
      <w:r w:rsidRPr="0037252A">
        <w:rPr>
          <w:rFonts w:asciiTheme="minorHAnsi" w:hAnsiTheme="minorHAnsi"/>
          <w:lang w:val="en-US"/>
        </w:rPr>
        <w:t>; if a light-sensitive fluorescent probe (like SNARF-1) is used, the manipulation and storage of the microparticles must be performed with</w:t>
      </w:r>
      <w:r w:rsidR="007F61D8" w:rsidRPr="002749E0">
        <w:rPr>
          <w:rFonts w:asciiTheme="minorHAnsi" w:hAnsiTheme="minorHAnsi"/>
          <w:lang w:val="en-US"/>
        </w:rPr>
        <w:t xml:space="preserve"> </w:t>
      </w:r>
      <w:r w:rsidR="001842C5" w:rsidRPr="00ED7687">
        <w:rPr>
          <w:rFonts w:asciiTheme="minorHAnsi" w:hAnsiTheme="minorHAnsi"/>
          <w:lang w:val="en-US"/>
        </w:rPr>
        <w:t>as less light as possible</w:t>
      </w:r>
      <w:r w:rsidRPr="0037252A">
        <w:rPr>
          <w:rFonts w:asciiTheme="minorHAnsi" w:hAnsiTheme="minorHAnsi"/>
          <w:lang w:val="en-US"/>
        </w:rPr>
        <w:t>.</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 xml:space="preserve">1.2 After 5-10 s of agitation, transfer the suspension to 2 </w:t>
      </w:r>
      <w:r w:rsidR="00E55581">
        <w:rPr>
          <w:rFonts w:asciiTheme="minorHAnsi" w:hAnsiTheme="minorHAnsi"/>
          <w:lang w:val="en-US"/>
        </w:rPr>
        <w:t>mL</w:t>
      </w:r>
      <w:r w:rsidRPr="0037252A">
        <w:rPr>
          <w:rFonts w:asciiTheme="minorHAnsi" w:hAnsiTheme="minorHAnsi"/>
          <w:lang w:val="en-US"/>
        </w:rPr>
        <w:t xml:space="preserve"> </w:t>
      </w:r>
      <w:proofErr w:type="spellStart"/>
      <w:r w:rsidRPr="0037252A">
        <w:rPr>
          <w:rFonts w:asciiTheme="minorHAnsi" w:hAnsiTheme="minorHAnsi"/>
          <w:lang w:val="en-US"/>
        </w:rPr>
        <w:t>microcentrifuge</w:t>
      </w:r>
      <w:proofErr w:type="spellEnd"/>
      <w:r w:rsidRPr="0037252A">
        <w:rPr>
          <w:rFonts w:asciiTheme="minorHAnsi" w:hAnsiTheme="minorHAnsi"/>
          <w:lang w:val="en-US"/>
        </w:rPr>
        <w:t xml:space="preserve"> tubes and centrifuge </w:t>
      </w:r>
      <w:r w:rsidR="00066CBA" w:rsidRPr="0037252A">
        <w:rPr>
          <w:rFonts w:asciiTheme="minorHAnsi" w:hAnsiTheme="minorHAnsi"/>
          <w:lang w:val="en-US"/>
        </w:rPr>
        <w:t xml:space="preserve">for 15 s </w:t>
      </w:r>
      <w:r w:rsidRPr="0037252A">
        <w:rPr>
          <w:rFonts w:asciiTheme="minorHAnsi" w:hAnsiTheme="minorHAnsi"/>
          <w:lang w:val="en-US"/>
        </w:rPr>
        <w:t>at 10</w:t>
      </w:r>
      <w:r w:rsidR="000E2107" w:rsidRPr="0037252A">
        <w:rPr>
          <w:rFonts w:asciiTheme="minorHAnsi" w:hAnsiTheme="minorHAnsi"/>
          <w:lang w:val="en-US"/>
        </w:rPr>
        <w:t xml:space="preserve"> 000</w:t>
      </w:r>
      <w:r w:rsidRPr="0037252A">
        <w:rPr>
          <w:rFonts w:asciiTheme="minorHAnsi" w:hAnsiTheme="minorHAnsi"/>
          <w:lang w:val="en-US"/>
        </w:rPr>
        <w:t>-12</w:t>
      </w:r>
      <w:r w:rsidR="000E2107" w:rsidRPr="0037252A">
        <w:rPr>
          <w:rFonts w:asciiTheme="minorHAnsi" w:hAnsiTheme="minorHAnsi"/>
          <w:lang w:val="en-US"/>
        </w:rPr>
        <w:t xml:space="preserve"> 000</w:t>
      </w:r>
      <w:r w:rsidRPr="0037252A">
        <w:rPr>
          <w:rFonts w:asciiTheme="minorHAnsi" w:hAnsiTheme="minorHAnsi" w:cstheme="minorHAnsi"/>
          <w:szCs w:val="22"/>
          <w:lang w:val="en-US"/>
        </w:rPr>
        <w:t xml:space="preserve"> </w:t>
      </w:r>
      <w:r w:rsidRPr="0037252A">
        <w:rPr>
          <w:rFonts w:asciiTheme="minorHAnsi" w:hAnsiTheme="minorHAnsi"/>
          <w:lang w:val="en-US"/>
        </w:rPr>
        <w:t>g to pellet CaCO</w:t>
      </w:r>
      <w:r w:rsidRPr="0037252A">
        <w:rPr>
          <w:rFonts w:asciiTheme="minorHAnsi" w:hAnsiTheme="minorHAnsi"/>
          <w:vertAlign w:val="subscript"/>
          <w:lang w:val="en-US"/>
        </w:rPr>
        <w:t>3</w:t>
      </w:r>
      <w:r w:rsidRPr="0037252A">
        <w:rPr>
          <w:rFonts w:asciiTheme="minorHAnsi" w:hAnsiTheme="minorHAnsi"/>
          <w:lang w:val="en-US"/>
        </w:rPr>
        <w:t xml:space="preserve"> </w:t>
      </w:r>
      <w:proofErr w:type="spellStart"/>
      <w:r w:rsidRPr="0037252A">
        <w:rPr>
          <w:rFonts w:asciiTheme="minorHAnsi" w:hAnsiTheme="minorHAnsi"/>
          <w:lang w:val="en-US"/>
        </w:rPr>
        <w:t>microcores</w:t>
      </w:r>
      <w:proofErr w:type="spellEnd"/>
      <w:r w:rsidRPr="0037252A">
        <w:rPr>
          <w:rFonts w:asciiTheme="minorHAnsi" w:hAnsiTheme="minorHAnsi"/>
          <w:lang w:val="en-US"/>
        </w:rPr>
        <w:t>.</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 xml:space="preserve">1.3 Discard the supernatant, wash the cores with ~2 </w:t>
      </w:r>
      <w:r w:rsidR="00E55581">
        <w:rPr>
          <w:rFonts w:asciiTheme="minorHAnsi" w:hAnsiTheme="minorHAnsi"/>
          <w:lang w:val="en-US"/>
        </w:rPr>
        <w:t>mL</w:t>
      </w:r>
      <w:r w:rsidRPr="0037252A">
        <w:rPr>
          <w:rFonts w:asciiTheme="minorHAnsi" w:hAnsiTheme="minorHAnsi"/>
          <w:lang w:val="en-US"/>
        </w:rPr>
        <w:t xml:space="preserve"> of deionized water and </w:t>
      </w:r>
      <w:proofErr w:type="spellStart"/>
      <w:r w:rsidRPr="0037252A">
        <w:rPr>
          <w:rFonts w:asciiTheme="minorHAnsi" w:hAnsiTheme="minorHAnsi"/>
          <w:lang w:val="en-US"/>
        </w:rPr>
        <w:t>resuspend</w:t>
      </w:r>
      <w:proofErr w:type="spellEnd"/>
      <w:r w:rsidRPr="0037252A">
        <w:rPr>
          <w:rFonts w:asciiTheme="minorHAnsi" w:hAnsiTheme="minorHAnsi"/>
          <w:lang w:val="en-US"/>
        </w:rPr>
        <w:t xml:space="preserve"> the pellet by shaking.</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1.4 Repeat the centrifugation-washing procedure three times in total.</w:t>
      </w:r>
      <w:r w:rsidR="006D26B4" w:rsidRPr="006D26B4">
        <w:rPr>
          <w:rStyle w:val="af"/>
          <w:rFonts w:asciiTheme="minorHAnsi" w:hAnsiTheme="minorHAnsi"/>
          <w:sz w:val="24"/>
          <w:szCs w:val="24"/>
          <w:lang w:val="en-US"/>
        </w:rPr>
        <w:t xml:space="preserve"> </w:t>
      </w:r>
      <w:r w:rsidR="005D25EA" w:rsidRPr="005D25EA">
        <w:rPr>
          <w:rStyle w:val="af"/>
          <w:rFonts w:asciiTheme="minorHAnsi" w:hAnsiTheme="minorHAnsi"/>
          <w:sz w:val="24"/>
          <w:szCs w:val="24"/>
          <w:lang w:val="en-US"/>
        </w:rPr>
        <w:t xml:space="preserve">After the last centrifugation, </w:t>
      </w:r>
      <w:r w:rsidR="005D25EA" w:rsidRPr="005D25EA">
        <w:rPr>
          <w:rFonts w:asciiTheme="minorHAnsi" w:hAnsiTheme="minorHAnsi"/>
          <w:lang w:val="en-US"/>
        </w:rPr>
        <w:t>discard the supernatant.</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 xml:space="preserve">1.5 Incubate the </w:t>
      </w:r>
      <w:proofErr w:type="spellStart"/>
      <w:r w:rsidRPr="0037252A">
        <w:rPr>
          <w:rFonts w:asciiTheme="minorHAnsi" w:hAnsiTheme="minorHAnsi"/>
          <w:lang w:val="en-US"/>
        </w:rPr>
        <w:t>microcores</w:t>
      </w:r>
      <w:proofErr w:type="spellEnd"/>
      <w:r w:rsidRPr="0037252A">
        <w:rPr>
          <w:rFonts w:asciiTheme="minorHAnsi" w:hAnsiTheme="minorHAnsi"/>
          <w:lang w:val="en-US"/>
        </w:rPr>
        <w:t xml:space="preserve"> for 1 min in an ultrasonic bath to reduce their aggregation.</w:t>
      </w:r>
      <w:r w:rsidR="00A96971" w:rsidRPr="00A96971">
        <w:rPr>
          <w:rFonts w:asciiTheme="minorHAnsi" w:hAnsiTheme="minorHAnsi"/>
          <w:lang w:val="en-US"/>
        </w:rPr>
        <w:t xml:space="preserve"> </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cstheme="minorHAnsi"/>
          <w:lang w:val="en-US"/>
        </w:rPr>
        <w:t xml:space="preserve">Note: CAUTION! </w:t>
      </w:r>
      <w:r w:rsidRPr="0037252A">
        <w:rPr>
          <w:rFonts w:asciiTheme="minorHAnsi" w:hAnsiTheme="minorHAnsi"/>
          <w:lang w:val="en-US"/>
        </w:rPr>
        <w:t>Do not forget to protect ears with headphones.</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 xml:space="preserve">1.6 To deposit the first polymeric layer on the templates, </w:t>
      </w:r>
      <w:proofErr w:type="spellStart"/>
      <w:r w:rsidRPr="0037252A">
        <w:rPr>
          <w:rFonts w:asciiTheme="minorHAnsi" w:hAnsiTheme="minorHAnsi"/>
          <w:lang w:val="en-US"/>
        </w:rPr>
        <w:t>resuspend</w:t>
      </w:r>
      <w:proofErr w:type="spellEnd"/>
      <w:r w:rsidRPr="0037252A">
        <w:rPr>
          <w:rFonts w:asciiTheme="minorHAnsi" w:hAnsiTheme="minorHAnsi"/>
          <w:lang w:val="en-US"/>
        </w:rPr>
        <w:t xml:space="preserve"> the cores in ~2 </w:t>
      </w:r>
      <w:r w:rsidR="00E55581">
        <w:rPr>
          <w:rFonts w:asciiTheme="minorHAnsi" w:hAnsiTheme="minorHAnsi"/>
          <w:lang w:val="en-US"/>
        </w:rPr>
        <w:t>mL</w:t>
      </w:r>
      <w:r w:rsidRPr="0037252A">
        <w:rPr>
          <w:rFonts w:asciiTheme="minorHAnsi" w:hAnsiTheme="minorHAnsi"/>
          <w:lang w:val="en-US"/>
        </w:rPr>
        <w:t xml:space="preserve"> of a 4 mg/</w:t>
      </w:r>
      <w:r w:rsidR="00E55581">
        <w:rPr>
          <w:rFonts w:asciiTheme="minorHAnsi" w:hAnsiTheme="minorHAnsi"/>
          <w:lang w:val="en-US"/>
        </w:rPr>
        <w:t>mL</w:t>
      </w:r>
      <w:r w:rsidRPr="0037252A">
        <w:rPr>
          <w:rFonts w:asciiTheme="minorHAnsi" w:hAnsiTheme="minorHAnsi"/>
          <w:lang w:val="en-US"/>
        </w:rPr>
        <w:t xml:space="preserve"> solution of </w:t>
      </w:r>
      <w:proofErr w:type="gramStart"/>
      <w:r w:rsidRPr="0037252A">
        <w:rPr>
          <w:rFonts w:asciiTheme="minorHAnsi" w:hAnsiTheme="minorHAnsi"/>
          <w:lang w:val="en-US"/>
        </w:rPr>
        <w:t>poly(</w:t>
      </w:r>
      <w:proofErr w:type="spellStart"/>
      <w:proofErr w:type="gramEnd"/>
      <w:r w:rsidRPr="0037252A">
        <w:rPr>
          <w:rFonts w:asciiTheme="minorHAnsi" w:hAnsiTheme="minorHAnsi"/>
          <w:lang w:val="en-US"/>
        </w:rPr>
        <w:t>allylamine</w:t>
      </w:r>
      <w:proofErr w:type="spellEnd"/>
      <w:r w:rsidRPr="0037252A">
        <w:rPr>
          <w:rFonts w:asciiTheme="minorHAnsi" w:hAnsiTheme="minorHAnsi"/>
          <w:lang w:val="en-US"/>
        </w:rPr>
        <w:t xml:space="preserve"> hydrochloride) (PAH) in 1 </w:t>
      </w:r>
      <w:proofErr w:type="spellStart"/>
      <w:r w:rsidR="00134757">
        <w:rPr>
          <w:rFonts w:asciiTheme="minorHAnsi" w:hAnsiTheme="minorHAnsi"/>
          <w:lang w:val="en-US"/>
        </w:rPr>
        <w:t>mol</w:t>
      </w:r>
      <w:proofErr w:type="spellEnd"/>
      <w:r w:rsidR="001B11EA">
        <w:rPr>
          <w:rFonts w:asciiTheme="minorHAnsi" w:hAnsiTheme="minorHAnsi"/>
        </w:rPr>
        <w:t>/L</w:t>
      </w:r>
      <w:r w:rsidR="00134757">
        <w:rPr>
          <w:rFonts w:asciiTheme="minorHAnsi" w:hAnsiTheme="minorHAnsi"/>
          <w:lang w:val="en-US"/>
        </w:rPr>
        <w:t xml:space="preserve"> </w:t>
      </w:r>
      <w:proofErr w:type="spellStart"/>
      <w:r w:rsidRPr="0037252A">
        <w:rPr>
          <w:rFonts w:asciiTheme="minorHAnsi" w:hAnsiTheme="minorHAnsi"/>
          <w:lang w:val="en-US"/>
        </w:rPr>
        <w:t>NaCl</w:t>
      </w:r>
      <w:proofErr w:type="spellEnd"/>
      <w:r w:rsidRPr="0037252A">
        <w:rPr>
          <w:rFonts w:asciiTheme="minorHAnsi" w:hAnsiTheme="minorHAnsi"/>
          <w:lang w:val="en-US"/>
        </w:rPr>
        <w:t>.</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 xml:space="preserve">1.6.1 Keep the </w:t>
      </w:r>
      <w:proofErr w:type="spellStart"/>
      <w:r w:rsidRPr="0037252A">
        <w:rPr>
          <w:rFonts w:asciiTheme="minorHAnsi" w:hAnsiTheme="minorHAnsi"/>
          <w:lang w:val="en-US"/>
        </w:rPr>
        <w:t>microcores</w:t>
      </w:r>
      <w:proofErr w:type="spellEnd"/>
      <w:r w:rsidRPr="0037252A">
        <w:rPr>
          <w:rFonts w:asciiTheme="minorHAnsi" w:hAnsiTheme="minorHAnsi"/>
          <w:lang w:val="en-US"/>
        </w:rPr>
        <w:t xml:space="preserve"> in the solution for ~5 min with constant shaking.</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 xml:space="preserve">1.6.2 After 15 s of centrifugation, discard the supernatant with the unbound PAH. Wash the covered </w:t>
      </w:r>
      <w:proofErr w:type="spellStart"/>
      <w:r w:rsidRPr="0037252A">
        <w:rPr>
          <w:rFonts w:asciiTheme="minorHAnsi" w:hAnsiTheme="minorHAnsi"/>
          <w:lang w:val="en-US"/>
        </w:rPr>
        <w:t>microcores</w:t>
      </w:r>
      <w:proofErr w:type="spellEnd"/>
      <w:r w:rsidRPr="0037252A">
        <w:rPr>
          <w:rFonts w:asciiTheme="minorHAnsi" w:hAnsiTheme="minorHAnsi"/>
          <w:lang w:val="en-US"/>
        </w:rPr>
        <w:t xml:space="preserve"> with </w:t>
      </w:r>
      <w:r w:rsidR="007B3E31" w:rsidRPr="007B3E31">
        <w:rPr>
          <w:rFonts w:asciiTheme="minorHAnsi" w:hAnsiTheme="minorHAnsi"/>
          <w:lang w:val="en-US"/>
        </w:rPr>
        <w:t xml:space="preserve">deionized </w:t>
      </w:r>
      <w:r w:rsidRPr="0037252A">
        <w:rPr>
          <w:rFonts w:asciiTheme="minorHAnsi" w:hAnsiTheme="minorHAnsi"/>
          <w:lang w:val="en-US"/>
        </w:rPr>
        <w:t>water at least 3 times through multiple centrifugation and washing steps.</w:t>
      </w:r>
      <w:r w:rsidR="006D26B4">
        <w:rPr>
          <w:rFonts w:asciiTheme="minorHAnsi" w:hAnsiTheme="minorHAnsi"/>
          <w:lang w:val="en-US"/>
        </w:rPr>
        <w:t xml:space="preserve"> </w:t>
      </w:r>
      <w:r w:rsidR="005D25EA" w:rsidRPr="005D25EA">
        <w:rPr>
          <w:rStyle w:val="af"/>
          <w:rFonts w:asciiTheme="minorHAnsi" w:hAnsiTheme="minorHAnsi"/>
          <w:sz w:val="24"/>
          <w:szCs w:val="24"/>
          <w:lang w:val="en-US"/>
        </w:rPr>
        <w:t xml:space="preserve">After the last centrifugation, </w:t>
      </w:r>
      <w:r w:rsidR="005D25EA" w:rsidRPr="005D25EA">
        <w:rPr>
          <w:rFonts w:asciiTheme="minorHAnsi" w:hAnsiTheme="minorHAnsi"/>
          <w:lang w:val="en-US"/>
        </w:rPr>
        <w:t>discard the supernatant.</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 xml:space="preserve">1.6.3. Incubate the </w:t>
      </w:r>
      <w:proofErr w:type="spellStart"/>
      <w:r w:rsidRPr="0037252A">
        <w:rPr>
          <w:rFonts w:asciiTheme="minorHAnsi" w:hAnsiTheme="minorHAnsi"/>
          <w:lang w:val="en-US"/>
        </w:rPr>
        <w:t>microcores</w:t>
      </w:r>
      <w:proofErr w:type="spellEnd"/>
      <w:r w:rsidRPr="0037252A">
        <w:rPr>
          <w:rFonts w:asciiTheme="minorHAnsi" w:hAnsiTheme="minorHAnsi"/>
          <w:lang w:val="en-US"/>
        </w:rPr>
        <w:t xml:space="preserve"> for 1 min in an ultrasonic bath to reduce their aggregation.</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cstheme="minorHAnsi"/>
          <w:lang w:val="en-US"/>
        </w:rPr>
        <w:t xml:space="preserve">Note: </w:t>
      </w:r>
      <w:r w:rsidRPr="0037252A">
        <w:rPr>
          <w:rFonts w:asciiTheme="minorHAnsi" w:hAnsiTheme="minorHAnsi"/>
          <w:lang w:val="en-US"/>
        </w:rPr>
        <w:t xml:space="preserve">If the applied fluorescent dye is cationic, start from </w:t>
      </w:r>
      <w:proofErr w:type="gramStart"/>
      <w:r w:rsidRPr="0037252A">
        <w:rPr>
          <w:rFonts w:asciiTheme="minorHAnsi" w:hAnsiTheme="minorHAnsi"/>
          <w:lang w:val="en-US"/>
        </w:rPr>
        <w:t>poly(</w:t>
      </w:r>
      <w:proofErr w:type="gramEnd"/>
      <w:r w:rsidRPr="0037252A">
        <w:rPr>
          <w:rFonts w:asciiTheme="minorHAnsi" w:hAnsiTheme="minorHAnsi"/>
          <w:lang w:val="en-US"/>
        </w:rPr>
        <w:t xml:space="preserve">sodium 4-styrenesulfonate) (PSS) in 1 </w:t>
      </w:r>
      <w:proofErr w:type="spellStart"/>
      <w:r w:rsidR="00134757">
        <w:rPr>
          <w:rFonts w:asciiTheme="minorHAnsi" w:hAnsiTheme="minorHAnsi"/>
          <w:lang w:val="en-US"/>
        </w:rPr>
        <w:t>mol</w:t>
      </w:r>
      <w:proofErr w:type="spellEnd"/>
      <w:r w:rsidR="001B11EA">
        <w:rPr>
          <w:rFonts w:asciiTheme="minorHAnsi" w:hAnsiTheme="minorHAnsi"/>
        </w:rPr>
        <w:t>/L</w:t>
      </w:r>
      <w:r w:rsidR="00134757">
        <w:rPr>
          <w:rFonts w:asciiTheme="minorHAnsi" w:hAnsiTheme="minorHAnsi"/>
          <w:lang w:val="en-US"/>
        </w:rPr>
        <w:t xml:space="preserve"> </w:t>
      </w:r>
      <w:proofErr w:type="spellStart"/>
      <w:r w:rsidRPr="0037252A">
        <w:rPr>
          <w:rFonts w:asciiTheme="minorHAnsi" w:hAnsiTheme="minorHAnsi"/>
          <w:lang w:val="en-US"/>
        </w:rPr>
        <w:t>NaCl</w:t>
      </w:r>
      <w:proofErr w:type="spellEnd"/>
      <w:r w:rsidRPr="0037252A">
        <w:rPr>
          <w:rFonts w:asciiTheme="minorHAnsi" w:hAnsiTheme="minorHAnsi"/>
          <w:lang w:val="en-US"/>
        </w:rPr>
        <w:t xml:space="preserve"> (see step #1.7).</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 xml:space="preserve">1.7 Repeat step #1.6 with ~2 </w:t>
      </w:r>
      <w:r w:rsidR="00E55581">
        <w:rPr>
          <w:rFonts w:asciiTheme="minorHAnsi" w:hAnsiTheme="minorHAnsi"/>
          <w:lang w:val="en-US"/>
        </w:rPr>
        <w:t>mL</w:t>
      </w:r>
      <w:r w:rsidRPr="0037252A">
        <w:rPr>
          <w:rFonts w:asciiTheme="minorHAnsi" w:hAnsiTheme="minorHAnsi"/>
          <w:lang w:val="en-US"/>
        </w:rPr>
        <w:t xml:space="preserve"> of a 4 mg/</w:t>
      </w:r>
      <w:r w:rsidR="00E55581">
        <w:rPr>
          <w:rFonts w:asciiTheme="minorHAnsi" w:hAnsiTheme="minorHAnsi"/>
          <w:lang w:val="en-US"/>
        </w:rPr>
        <w:t>mL</w:t>
      </w:r>
      <w:r w:rsidRPr="0037252A">
        <w:rPr>
          <w:rFonts w:asciiTheme="minorHAnsi" w:hAnsiTheme="minorHAnsi"/>
          <w:lang w:val="en-US"/>
        </w:rPr>
        <w:t xml:space="preserve"> solution of PSS (also containing 1 </w:t>
      </w:r>
      <w:proofErr w:type="spellStart"/>
      <w:r w:rsidR="00134757">
        <w:rPr>
          <w:rFonts w:asciiTheme="minorHAnsi" w:hAnsiTheme="minorHAnsi"/>
          <w:lang w:val="en-US"/>
        </w:rPr>
        <w:t>mol</w:t>
      </w:r>
      <w:proofErr w:type="spellEnd"/>
      <w:r w:rsidR="001B11EA">
        <w:rPr>
          <w:rFonts w:asciiTheme="minorHAnsi" w:hAnsiTheme="minorHAnsi"/>
        </w:rPr>
        <w:t>/L</w:t>
      </w:r>
      <w:r w:rsidR="00134757">
        <w:rPr>
          <w:rFonts w:asciiTheme="minorHAnsi" w:hAnsiTheme="minorHAnsi"/>
          <w:lang w:val="en-US"/>
        </w:rPr>
        <w:t xml:space="preserve"> </w:t>
      </w:r>
      <w:proofErr w:type="spellStart"/>
      <w:r w:rsidRPr="0037252A">
        <w:rPr>
          <w:rFonts w:asciiTheme="minorHAnsi" w:hAnsiTheme="minorHAnsi"/>
          <w:lang w:val="en-US"/>
        </w:rPr>
        <w:t>NaCl</w:t>
      </w:r>
      <w:proofErr w:type="spellEnd"/>
      <w:r w:rsidRPr="0037252A">
        <w:rPr>
          <w:rFonts w:asciiTheme="minorHAnsi" w:hAnsiTheme="minorHAnsi"/>
          <w:lang w:val="en-US"/>
        </w:rPr>
        <w:t>) to deposit the second polymeric layer on the templates.</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1.8 Repeat steps #1.6 and #1.7 six times to deposit 12 polymeric layers.</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cstheme="minorHAnsi"/>
          <w:lang w:val="en-US"/>
        </w:rPr>
        <w:lastRenderedPageBreak/>
        <w:t xml:space="preserve">Note: </w:t>
      </w:r>
      <w:r w:rsidRPr="0037252A">
        <w:rPr>
          <w:rFonts w:asciiTheme="minorHAnsi" w:hAnsiTheme="minorHAnsi"/>
          <w:lang w:val="en-US"/>
        </w:rPr>
        <w:t>It is not recommended to take a long break (~12 h or more) in the procedure until ~3-5 layers have been deposited because CaCO</w:t>
      </w:r>
      <w:r w:rsidRPr="0037252A">
        <w:rPr>
          <w:rFonts w:asciiTheme="minorHAnsi" w:hAnsiTheme="minorHAnsi"/>
          <w:vertAlign w:val="subscript"/>
          <w:lang w:val="en-US"/>
        </w:rPr>
        <w:t>3</w:t>
      </w:r>
      <w:r w:rsidRPr="0037252A">
        <w:rPr>
          <w:rFonts w:asciiTheme="minorHAnsi" w:hAnsiTheme="minorHAnsi"/>
          <w:lang w:val="en-US"/>
        </w:rPr>
        <w:t xml:space="preserve"> </w:t>
      </w:r>
      <w:proofErr w:type="spellStart"/>
      <w:r w:rsidRPr="0037252A">
        <w:rPr>
          <w:rFonts w:asciiTheme="minorHAnsi" w:hAnsiTheme="minorHAnsi"/>
          <w:lang w:val="en-US"/>
        </w:rPr>
        <w:t>microcores</w:t>
      </w:r>
      <w:proofErr w:type="spellEnd"/>
      <w:r w:rsidRPr="0037252A">
        <w:rPr>
          <w:rFonts w:asciiTheme="minorHAnsi" w:hAnsiTheme="minorHAnsi"/>
          <w:lang w:val="en-US"/>
        </w:rPr>
        <w:t xml:space="preserve"> without coverage</w:t>
      </w:r>
      <w:r w:rsidR="000E2107" w:rsidRPr="0037252A">
        <w:rPr>
          <w:rFonts w:asciiTheme="minorHAnsi" w:hAnsiTheme="minorHAnsi"/>
          <w:lang w:val="en-US"/>
        </w:rPr>
        <w:t xml:space="preserve"> may</w:t>
      </w:r>
      <w:r w:rsidRPr="0037252A">
        <w:rPr>
          <w:rFonts w:asciiTheme="minorHAnsi" w:hAnsiTheme="minorHAnsi"/>
          <w:lang w:val="en-US"/>
        </w:rPr>
        <w:t xml:space="preserve"> tend to recrystallize. Note that PSS coverage causes a higher aggregation of the </w:t>
      </w:r>
      <w:proofErr w:type="spellStart"/>
      <w:r w:rsidRPr="0037252A">
        <w:rPr>
          <w:rFonts w:asciiTheme="minorHAnsi" w:hAnsiTheme="minorHAnsi"/>
          <w:lang w:val="en-US"/>
        </w:rPr>
        <w:t>microcores</w:t>
      </w:r>
      <w:proofErr w:type="spellEnd"/>
      <w:r w:rsidRPr="0037252A">
        <w:rPr>
          <w:rFonts w:asciiTheme="minorHAnsi" w:hAnsiTheme="minorHAnsi"/>
          <w:lang w:val="en-US"/>
        </w:rPr>
        <w:t>, and the long pause is advisable only when PAH or poly-L-lysine grafted with polyethylene glycol (PLL-g-PEG) is the outmost layer.</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 xml:space="preserve">1.9 </w:t>
      </w:r>
      <w:r w:rsidR="00FD4087" w:rsidRPr="0037252A">
        <w:rPr>
          <w:rFonts w:asciiTheme="minorHAnsi" w:hAnsiTheme="minorHAnsi"/>
          <w:lang w:val="en-US"/>
        </w:rPr>
        <w:t xml:space="preserve">Incubate the covered </w:t>
      </w:r>
      <w:proofErr w:type="spellStart"/>
      <w:r w:rsidR="00FD4087" w:rsidRPr="0037252A">
        <w:rPr>
          <w:rFonts w:asciiTheme="minorHAnsi" w:hAnsiTheme="minorHAnsi"/>
          <w:lang w:val="en-US"/>
        </w:rPr>
        <w:t>microcores</w:t>
      </w:r>
      <w:proofErr w:type="spellEnd"/>
      <w:r w:rsidRPr="0037252A">
        <w:rPr>
          <w:rFonts w:asciiTheme="minorHAnsi" w:hAnsiTheme="minorHAnsi"/>
          <w:lang w:val="en-US"/>
        </w:rPr>
        <w:t xml:space="preserve"> in 2 mg/</w:t>
      </w:r>
      <w:r w:rsidR="00E55581">
        <w:rPr>
          <w:rFonts w:asciiTheme="minorHAnsi" w:hAnsiTheme="minorHAnsi"/>
          <w:lang w:val="en-US"/>
        </w:rPr>
        <w:t>mL</w:t>
      </w:r>
      <w:r w:rsidRPr="0037252A">
        <w:rPr>
          <w:rFonts w:asciiTheme="minorHAnsi" w:hAnsiTheme="minorHAnsi"/>
          <w:lang w:val="en-US"/>
        </w:rPr>
        <w:t xml:space="preserve"> PLL-g-PEG (~1 </w:t>
      </w:r>
      <w:r w:rsidR="00E55581">
        <w:rPr>
          <w:rFonts w:asciiTheme="minorHAnsi" w:hAnsiTheme="minorHAnsi"/>
          <w:lang w:val="en-US"/>
        </w:rPr>
        <w:t>mL</w:t>
      </w:r>
      <w:r w:rsidRPr="0037252A">
        <w:rPr>
          <w:rFonts w:asciiTheme="minorHAnsi" w:hAnsiTheme="minorHAnsi"/>
          <w:lang w:val="en-US"/>
        </w:rPr>
        <w:t xml:space="preserve"> per </w:t>
      </w:r>
      <w:proofErr w:type="spellStart"/>
      <w:r w:rsidRPr="0037252A">
        <w:rPr>
          <w:rFonts w:asciiTheme="minorHAnsi" w:hAnsiTheme="minorHAnsi"/>
          <w:lang w:val="en-US"/>
        </w:rPr>
        <w:t>microtube</w:t>
      </w:r>
      <w:proofErr w:type="spellEnd"/>
      <w:r w:rsidRPr="0037252A">
        <w:rPr>
          <w:rFonts w:asciiTheme="minorHAnsi" w:hAnsiTheme="minorHAnsi"/>
          <w:lang w:val="en-US"/>
        </w:rPr>
        <w:t>) for at least 2 h.</w:t>
      </w:r>
    </w:p>
    <w:p w:rsidR="00CE0132" w:rsidRDefault="00CE0132" w:rsidP="008921D3">
      <w:pPr>
        <w:spacing w:line="240" w:lineRule="auto"/>
        <w:ind w:firstLine="567"/>
        <w:jc w:val="left"/>
        <w:rPr>
          <w:rFonts w:asciiTheme="minorHAnsi" w:hAnsiTheme="minorHAnsi"/>
          <w:lang w:val="en-US"/>
        </w:rPr>
      </w:pPr>
    </w:p>
    <w:p w:rsidR="00CE0132" w:rsidRDefault="00063805" w:rsidP="008921D3">
      <w:pPr>
        <w:spacing w:line="240" w:lineRule="auto"/>
        <w:ind w:firstLine="567"/>
        <w:jc w:val="left"/>
        <w:rPr>
          <w:rStyle w:val="af"/>
          <w:rFonts w:asciiTheme="minorHAnsi" w:eastAsiaTheme="minorEastAsia" w:hAnsiTheme="minorHAnsi" w:cstheme="minorBidi"/>
          <w:sz w:val="24"/>
          <w:szCs w:val="24"/>
          <w:lang w:val="en-US" w:eastAsia="ru-RU"/>
        </w:rPr>
      </w:pPr>
      <w:r>
        <w:rPr>
          <w:rFonts w:asciiTheme="minorHAnsi" w:hAnsiTheme="minorHAnsi"/>
          <w:lang w:val="en-US"/>
        </w:rPr>
        <w:t>1.9.1 W</w:t>
      </w:r>
      <w:r w:rsidR="00B35F79" w:rsidRPr="0037252A">
        <w:rPr>
          <w:rFonts w:asciiTheme="minorHAnsi" w:hAnsiTheme="minorHAnsi"/>
          <w:lang w:val="en-US"/>
        </w:rPr>
        <w:t xml:space="preserve">ash the </w:t>
      </w:r>
      <w:proofErr w:type="spellStart"/>
      <w:r w:rsidR="00B35F79" w:rsidRPr="0037252A">
        <w:rPr>
          <w:rFonts w:asciiTheme="minorHAnsi" w:hAnsiTheme="minorHAnsi"/>
          <w:lang w:val="en-US"/>
        </w:rPr>
        <w:t>microcores</w:t>
      </w:r>
      <w:proofErr w:type="spellEnd"/>
      <w:r w:rsidR="00B35F79" w:rsidRPr="0037252A">
        <w:rPr>
          <w:rFonts w:asciiTheme="minorHAnsi" w:hAnsiTheme="minorHAnsi"/>
          <w:lang w:val="en-US"/>
        </w:rPr>
        <w:t xml:space="preserve"> with water via sequential centrifugation and </w:t>
      </w:r>
      <w:proofErr w:type="spellStart"/>
      <w:r w:rsidR="00B35F79" w:rsidRPr="0037252A">
        <w:rPr>
          <w:rFonts w:asciiTheme="minorHAnsi" w:hAnsiTheme="minorHAnsi"/>
          <w:lang w:val="en-US"/>
        </w:rPr>
        <w:t>resuspension</w:t>
      </w:r>
      <w:proofErr w:type="spellEnd"/>
      <w:r w:rsidR="00B35F79" w:rsidRPr="0037252A">
        <w:rPr>
          <w:rFonts w:asciiTheme="minorHAnsi" w:hAnsiTheme="minorHAnsi"/>
          <w:lang w:val="en-US"/>
        </w:rPr>
        <w:t xml:space="preserve"> steps</w:t>
      </w:r>
      <w:r w:rsidR="00B35F79" w:rsidRPr="0037252A">
        <w:rPr>
          <w:rStyle w:val="af"/>
          <w:rFonts w:asciiTheme="minorHAnsi" w:hAnsiTheme="minorHAnsi"/>
          <w:sz w:val="24"/>
          <w:szCs w:val="24"/>
          <w:lang w:val="en-US"/>
        </w:rPr>
        <w:t xml:space="preserve">. After the last centrifugation, </w:t>
      </w:r>
      <w:r w:rsidR="00B35F79" w:rsidRPr="0037252A">
        <w:rPr>
          <w:rFonts w:asciiTheme="minorHAnsi" w:hAnsiTheme="minorHAnsi"/>
          <w:lang w:val="en-US"/>
        </w:rPr>
        <w:t>discard the supernatant.</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1.10 To obtain hollow microcapsules, dissolve the CaCO</w:t>
      </w:r>
      <w:r w:rsidRPr="0037252A">
        <w:rPr>
          <w:rFonts w:asciiTheme="minorHAnsi" w:hAnsiTheme="minorHAnsi"/>
          <w:vertAlign w:val="subscript"/>
          <w:lang w:val="en-US"/>
        </w:rPr>
        <w:t>3</w:t>
      </w:r>
      <w:r w:rsidRPr="0037252A">
        <w:rPr>
          <w:rFonts w:asciiTheme="minorHAnsi" w:hAnsiTheme="minorHAnsi"/>
          <w:lang w:val="en-US"/>
        </w:rPr>
        <w:t xml:space="preserve"> templates by adding 2 </w:t>
      </w:r>
      <w:r w:rsidR="00E55581">
        <w:rPr>
          <w:rFonts w:asciiTheme="minorHAnsi" w:hAnsiTheme="minorHAnsi"/>
          <w:lang w:val="en-US"/>
        </w:rPr>
        <w:t>mL</w:t>
      </w:r>
      <w:r w:rsidRPr="0037252A">
        <w:rPr>
          <w:rFonts w:asciiTheme="minorHAnsi" w:hAnsiTheme="minorHAnsi"/>
          <w:lang w:val="en-US"/>
        </w:rPr>
        <w:t xml:space="preserve"> of 0.1 </w:t>
      </w:r>
      <w:proofErr w:type="spellStart"/>
      <w:r w:rsidR="00134757">
        <w:rPr>
          <w:rFonts w:asciiTheme="minorHAnsi" w:hAnsiTheme="minorHAnsi"/>
          <w:lang w:val="en-US"/>
        </w:rPr>
        <w:t>mol</w:t>
      </w:r>
      <w:proofErr w:type="spellEnd"/>
      <w:r w:rsidR="001B11EA">
        <w:rPr>
          <w:rFonts w:asciiTheme="minorHAnsi" w:hAnsiTheme="minorHAnsi"/>
        </w:rPr>
        <w:t>/L</w:t>
      </w:r>
      <w:r w:rsidR="00134757">
        <w:rPr>
          <w:rFonts w:asciiTheme="minorHAnsi" w:hAnsiTheme="minorHAnsi"/>
          <w:lang w:val="en-US"/>
        </w:rPr>
        <w:t xml:space="preserve"> </w:t>
      </w:r>
      <w:proofErr w:type="spellStart"/>
      <w:r w:rsidRPr="0037252A">
        <w:rPr>
          <w:rFonts w:asciiTheme="minorHAnsi" w:hAnsiTheme="minorHAnsi"/>
          <w:lang w:val="en-US"/>
        </w:rPr>
        <w:t>ethylenediaminetetraacetic</w:t>
      </w:r>
      <w:proofErr w:type="spellEnd"/>
      <w:r w:rsidRPr="0037252A">
        <w:rPr>
          <w:rFonts w:asciiTheme="minorHAnsi" w:hAnsiTheme="minorHAnsi"/>
          <w:lang w:val="en-US"/>
        </w:rPr>
        <w:t xml:space="preserve"> acid (EDTA) solution (adjusted to pH 7.1 with </w:t>
      </w:r>
      <w:proofErr w:type="spellStart"/>
      <w:r w:rsidRPr="0037252A">
        <w:rPr>
          <w:rFonts w:asciiTheme="minorHAnsi" w:hAnsiTheme="minorHAnsi"/>
          <w:lang w:val="en-US"/>
        </w:rPr>
        <w:t>NaOH</w:t>
      </w:r>
      <w:proofErr w:type="spellEnd"/>
      <w:r w:rsidRPr="0037252A">
        <w:rPr>
          <w:rFonts w:asciiTheme="minorHAnsi" w:hAnsiTheme="minorHAnsi"/>
          <w:lang w:val="en-US"/>
        </w:rPr>
        <w:t xml:space="preserve">) to the covered </w:t>
      </w:r>
      <w:proofErr w:type="spellStart"/>
      <w:r w:rsidRPr="0037252A">
        <w:rPr>
          <w:rFonts w:asciiTheme="minorHAnsi" w:hAnsiTheme="minorHAnsi"/>
          <w:lang w:val="en-US"/>
        </w:rPr>
        <w:t>microcores</w:t>
      </w:r>
      <w:proofErr w:type="spellEnd"/>
      <w:r w:rsidRPr="0037252A">
        <w:rPr>
          <w:rFonts w:asciiTheme="minorHAnsi" w:hAnsiTheme="minorHAnsi"/>
          <w:lang w:val="en-US"/>
        </w:rPr>
        <w:t>.</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 xml:space="preserve">1.10.1 After ~5 min of incubation, </w:t>
      </w:r>
      <w:proofErr w:type="spellStart"/>
      <w:r w:rsidRPr="0037252A">
        <w:rPr>
          <w:rFonts w:asciiTheme="minorHAnsi" w:hAnsiTheme="minorHAnsi"/>
          <w:lang w:val="en-US"/>
        </w:rPr>
        <w:t>centrifugate</w:t>
      </w:r>
      <w:proofErr w:type="spellEnd"/>
      <w:r w:rsidRPr="0037252A">
        <w:rPr>
          <w:rFonts w:asciiTheme="minorHAnsi" w:hAnsiTheme="minorHAnsi"/>
          <w:lang w:val="en-US"/>
        </w:rPr>
        <w:t xml:space="preserve"> the microcapsules for 45 s and discard the supernatant with the EDTA. </w:t>
      </w:r>
    </w:p>
    <w:p w:rsidR="00CE0132" w:rsidRDefault="00CE0132" w:rsidP="008921D3">
      <w:pPr>
        <w:spacing w:line="240" w:lineRule="auto"/>
        <w:ind w:firstLine="567"/>
        <w:jc w:val="left"/>
        <w:rPr>
          <w:rFonts w:asciiTheme="minorHAnsi" w:hAnsiTheme="minorHAnsi"/>
          <w:lang w:val="en-US"/>
        </w:rPr>
      </w:pPr>
    </w:p>
    <w:p w:rsidR="00CE0132" w:rsidRDefault="00022507" w:rsidP="008921D3">
      <w:pPr>
        <w:spacing w:line="240" w:lineRule="auto"/>
        <w:ind w:firstLine="567"/>
        <w:jc w:val="left"/>
        <w:rPr>
          <w:rFonts w:asciiTheme="minorHAnsi" w:hAnsiTheme="minorHAnsi"/>
          <w:lang w:val="en-US"/>
        </w:rPr>
      </w:pPr>
      <w:r>
        <w:rPr>
          <w:rFonts w:asciiTheme="minorHAnsi" w:hAnsiTheme="minorHAnsi"/>
          <w:lang w:val="en-US"/>
        </w:rPr>
        <w:t xml:space="preserve">1.10.2 </w:t>
      </w:r>
      <w:r w:rsidR="00B35F79" w:rsidRPr="0037252A">
        <w:rPr>
          <w:rFonts w:asciiTheme="minorHAnsi" w:hAnsiTheme="minorHAnsi"/>
          <w:lang w:val="en-US"/>
        </w:rPr>
        <w:t>Repeat steps #1.10-1.10.1 twice.</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lang w:val="en-US"/>
        </w:rPr>
      </w:pPr>
      <w:r w:rsidRPr="0037252A">
        <w:rPr>
          <w:rFonts w:asciiTheme="minorHAnsi" w:hAnsiTheme="minorHAnsi"/>
          <w:lang w:val="en-US"/>
        </w:rPr>
        <w:t xml:space="preserve">1.11 Wash the microcapsules with </w:t>
      </w:r>
      <w:r w:rsidR="007D1466">
        <w:rPr>
          <w:rFonts w:asciiTheme="minorHAnsi" w:hAnsiTheme="minorHAnsi"/>
          <w:lang w:val="en-US"/>
        </w:rPr>
        <w:t>0.9% NaCl</w:t>
      </w:r>
      <w:r w:rsidRPr="0037252A">
        <w:rPr>
          <w:rFonts w:asciiTheme="minorHAnsi" w:hAnsiTheme="minorHAnsi"/>
          <w:lang w:val="en-US"/>
        </w:rPr>
        <w:t xml:space="preserve"> three times through multiple centrifugation steps within 45 s followed by washing steps. </w:t>
      </w:r>
      <w:r w:rsidRPr="0037252A">
        <w:rPr>
          <w:rStyle w:val="af"/>
          <w:rFonts w:asciiTheme="minorHAnsi" w:hAnsiTheme="minorHAnsi"/>
          <w:sz w:val="24"/>
          <w:szCs w:val="24"/>
          <w:lang w:val="en-US"/>
        </w:rPr>
        <w:t xml:space="preserve">After the last centrifugation step, </w:t>
      </w:r>
      <w:r w:rsidRPr="0037252A">
        <w:rPr>
          <w:rFonts w:asciiTheme="minorHAnsi" w:hAnsiTheme="minorHAnsi"/>
          <w:lang w:val="en-US"/>
        </w:rPr>
        <w:t>discard the supernatant.</w:t>
      </w:r>
    </w:p>
    <w:p w:rsidR="00CE0132" w:rsidRDefault="00CE0132" w:rsidP="008921D3">
      <w:pPr>
        <w:spacing w:line="240" w:lineRule="auto"/>
        <w:ind w:firstLine="567"/>
        <w:jc w:val="left"/>
        <w:rPr>
          <w:rFonts w:asciiTheme="minorHAnsi" w:hAnsiTheme="minorHAnsi"/>
          <w:lang w:val="en-US"/>
        </w:rPr>
      </w:pPr>
    </w:p>
    <w:p w:rsidR="00CE0132" w:rsidRDefault="00B35F79" w:rsidP="008921D3">
      <w:pPr>
        <w:spacing w:line="240" w:lineRule="auto"/>
        <w:ind w:firstLine="567"/>
        <w:jc w:val="left"/>
        <w:rPr>
          <w:rFonts w:asciiTheme="minorHAnsi" w:hAnsiTheme="minorHAnsi"/>
          <w:color w:val="000000" w:themeColor="text1"/>
          <w:lang w:val="en-US"/>
        </w:rPr>
      </w:pPr>
      <w:r w:rsidRPr="0037252A">
        <w:rPr>
          <w:rFonts w:asciiTheme="minorHAnsi" w:hAnsiTheme="minorHAnsi"/>
          <w:color w:val="000000" w:themeColor="text1"/>
          <w:lang w:val="en-US"/>
        </w:rPr>
        <w:t>Note: The final microcapsule solution for injection must be kept sterile</w:t>
      </w:r>
      <w:r w:rsidR="007F61D8" w:rsidRPr="002749E0">
        <w:rPr>
          <w:rFonts w:asciiTheme="minorHAnsi" w:hAnsiTheme="minorHAnsi"/>
          <w:color w:val="000000" w:themeColor="text1"/>
          <w:lang w:val="en-US"/>
        </w:rPr>
        <w:t xml:space="preserve"> (</w:t>
      </w:r>
      <w:r w:rsidR="005044E8" w:rsidRPr="0001381B">
        <w:rPr>
          <w:rFonts w:asciiTheme="minorHAnsi" w:hAnsiTheme="minorHAnsi"/>
          <w:color w:val="000000" w:themeColor="text1"/>
          <w:lang w:val="en-US"/>
        </w:rPr>
        <w:t xml:space="preserve">for example by adding </w:t>
      </w:r>
      <w:r w:rsidR="0001381B" w:rsidRPr="0001381B">
        <w:rPr>
          <w:rFonts w:asciiTheme="minorHAnsi" w:hAnsiTheme="minorHAnsi"/>
          <w:color w:val="000000" w:themeColor="text1"/>
          <w:lang w:val="en-US"/>
        </w:rPr>
        <w:t xml:space="preserve">ampicillin, </w:t>
      </w:r>
      <w:r w:rsidR="007F61D8" w:rsidRPr="002749E0">
        <w:rPr>
          <w:rFonts w:asciiTheme="minorHAnsi" w:hAnsiTheme="minorHAnsi"/>
          <w:color w:val="000000" w:themeColor="text1"/>
          <w:lang w:val="en-US"/>
        </w:rPr>
        <w:t>0.</w:t>
      </w:r>
      <w:r w:rsidR="0001381B" w:rsidRPr="00E55153">
        <w:rPr>
          <w:rFonts w:asciiTheme="minorHAnsi" w:hAnsiTheme="minorHAnsi" w:cstheme="minorHAnsi"/>
          <w:lang w:val="en-US"/>
        </w:rPr>
        <w:t xml:space="preserve">1 </w:t>
      </w:r>
      <w:r w:rsidR="007F61D8" w:rsidRPr="00E55153">
        <w:rPr>
          <w:rFonts w:asciiTheme="minorHAnsi" w:hAnsiTheme="minorHAnsi" w:cstheme="minorHAnsi"/>
          <w:lang w:val="en-US"/>
        </w:rPr>
        <w:t>m</w:t>
      </w:r>
      <w:r w:rsidR="0001381B" w:rsidRPr="00E55153">
        <w:rPr>
          <w:rFonts w:asciiTheme="minorHAnsi" w:hAnsiTheme="minorHAnsi" w:cstheme="minorHAnsi"/>
          <w:lang w:val="en-US"/>
        </w:rPr>
        <w:t>g/</w:t>
      </w:r>
      <w:r w:rsidR="00A06276" w:rsidRPr="00E55153">
        <w:rPr>
          <w:rFonts w:asciiTheme="minorHAnsi" w:hAnsiTheme="minorHAnsi" w:cstheme="minorHAnsi"/>
          <w:lang w:val="en-US"/>
        </w:rPr>
        <w:t>m</w:t>
      </w:r>
      <w:r w:rsidR="0001381B" w:rsidRPr="00A06276">
        <w:rPr>
          <w:rFonts w:asciiTheme="minorHAnsi" w:hAnsiTheme="minorHAnsi"/>
          <w:color w:val="000000" w:themeColor="text1"/>
          <w:lang w:val="en-US"/>
        </w:rPr>
        <w:t>L</w:t>
      </w:r>
      <w:r w:rsidR="007F61D8" w:rsidRPr="002749E0">
        <w:rPr>
          <w:rFonts w:asciiTheme="minorHAnsi" w:hAnsiTheme="minorHAnsi"/>
          <w:color w:val="000000" w:themeColor="text1"/>
          <w:lang w:val="en-US"/>
        </w:rPr>
        <w:t>)</w:t>
      </w:r>
      <w:r w:rsidRPr="0037252A">
        <w:rPr>
          <w:rFonts w:asciiTheme="minorHAnsi" w:hAnsiTheme="minorHAnsi"/>
          <w:color w:val="000000" w:themeColor="text1"/>
          <w:lang w:val="en-US"/>
        </w:rPr>
        <w:t>, and the media should be biocompatible with the object of investigation (isotonic media with neutral pH).</w:t>
      </w:r>
    </w:p>
    <w:p w:rsidR="00CE0132" w:rsidRDefault="00CE0132" w:rsidP="008921D3">
      <w:pPr>
        <w:spacing w:line="240" w:lineRule="auto"/>
        <w:ind w:firstLine="567"/>
        <w:jc w:val="left"/>
        <w:rPr>
          <w:rFonts w:asciiTheme="minorHAnsi" w:hAnsiTheme="minorHAnsi"/>
          <w:lang w:val="en-US"/>
        </w:rPr>
      </w:pPr>
    </w:p>
    <w:p w:rsidR="002C65DB" w:rsidRDefault="00B35F79" w:rsidP="002C65DB">
      <w:pPr>
        <w:spacing w:line="240" w:lineRule="auto"/>
        <w:ind w:firstLine="567"/>
        <w:jc w:val="left"/>
        <w:rPr>
          <w:rFonts w:asciiTheme="minorHAnsi" w:hAnsiTheme="minorHAnsi"/>
          <w:lang w:val="en-US"/>
        </w:rPr>
      </w:pPr>
      <w:r w:rsidRPr="0037252A">
        <w:rPr>
          <w:rFonts w:asciiTheme="minorHAnsi" w:hAnsiTheme="minorHAnsi"/>
          <w:lang w:val="en-US"/>
        </w:rPr>
        <w:t xml:space="preserve">1.12 </w:t>
      </w:r>
      <w:r w:rsidR="00D57C1D" w:rsidRPr="00D57C1D">
        <w:rPr>
          <w:rFonts w:asciiTheme="minorHAnsi" w:hAnsiTheme="minorHAnsi"/>
          <w:lang w:val="en-US"/>
        </w:rPr>
        <w:t>Estimate</w:t>
      </w:r>
      <w:r w:rsidR="00CF7676" w:rsidRPr="00CF7676">
        <w:rPr>
          <w:rFonts w:asciiTheme="minorHAnsi" w:hAnsiTheme="minorHAnsi"/>
          <w:lang w:val="en-US"/>
        </w:rPr>
        <w:t xml:space="preserve"> concentration</w:t>
      </w:r>
      <w:r w:rsidRPr="00CF7676">
        <w:rPr>
          <w:rFonts w:asciiTheme="minorHAnsi" w:hAnsiTheme="minorHAnsi"/>
          <w:lang w:val="en-US"/>
        </w:rPr>
        <w:t xml:space="preserve"> of the prepared microcapsules in a </w:t>
      </w:r>
      <w:proofErr w:type="spellStart"/>
      <w:r w:rsidRPr="00CF7676">
        <w:rPr>
          <w:rFonts w:asciiTheme="minorHAnsi" w:hAnsiTheme="minorHAnsi"/>
          <w:lang w:val="en-US"/>
        </w:rPr>
        <w:t>hemocytometer</w:t>
      </w:r>
      <w:proofErr w:type="spellEnd"/>
      <w:r w:rsidRPr="00CF7676">
        <w:rPr>
          <w:rFonts w:asciiTheme="minorHAnsi" w:hAnsiTheme="minorHAnsi"/>
          <w:lang w:val="en-US"/>
        </w:rPr>
        <w:t xml:space="preserve"> under a fluorescence microscope. </w:t>
      </w:r>
      <w:r w:rsidR="00F149C8" w:rsidRPr="00CF7676">
        <w:rPr>
          <w:rFonts w:asciiTheme="minorHAnsi" w:hAnsiTheme="minorHAnsi"/>
          <w:lang w:val="en-US"/>
        </w:rPr>
        <w:t xml:space="preserve">Take a series of pictures of the microcapsules </w:t>
      </w:r>
      <w:r w:rsidR="00CF7676" w:rsidRPr="00CF7676">
        <w:rPr>
          <w:rFonts w:asciiTheme="minorHAnsi" w:hAnsiTheme="minorHAnsi"/>
          <w:lang w:val="en-US"/>
        </w:rPr>
        <w:t>and measure</w:t>
      </w:r>
      <w:r w:rsidR="00F149C8" w:rsidRPr="00CF7676">
        <w:rPr>
          <w:rFonts w:asciiTheme="minorHAnsi" w:hAnsiTheme="minorHAnsi"/>
          <w:lang w:val="en-US"/>
        </w:rPr>
        <w:t xml:space="preserve"> the diameter of about a hundred microcapsules using </w:t>
      </w:r>
      <w:r w:rsidR="002C65DB" w:rsidRPr="00CF7676">
        <w:rPr>
          <w:rFonts w:asciiTheme="minorHAnsi" w:hAnsiTheme="minorHAnsi"/>
          <w:lang w:val="en-US"/>
        </w:rPr>
        <w:t>ImageJ</w:t>
      </w:r>
      <w:r w:rsidR="002C65DB" w:rsidRPr="00CF7676">
        <w:rPr>
          <w:rFonts w:asciiTheme="minorHAnsi" w:hAnsiTheme="minorHAnsi"/>
          <w:vertAlign w:val="superscript"/>
          <w:lang w:val="en-US"/>
        </w:rPr>
        <w:t>9</w:t>
      </w:r>
      <w:r w:rsidR="002C65DB" w:rsidRPr="00CF7676">
        <w:rPr>
          <w:rFonts w:asciiTheme="minorHAnsi" w:hAnsiTheme="minorHAnsi"/>
          <w:lang w:val="en-US"/>
        </w:rPr>
        <w:t xml:space="preserve"> or equivalent software</w:t>
      </w:r>
      <w:r w:rsidR="00CF7676" w:rsidRPr="00CF7676">
        <w:rPr>
          <w:rFonts w:asciiTheme="minorHAnsi" w:hAnsiTheme="minorHAnsi"/>
          <w:lang w:val="en-US"/>
        </w:rPr>
        <w:t xml:space="preserve"> and investigate</w:t>
      </w:r>
      <w:r w:rsidR="00F149C8" w:rsidRPr="00CF7676">
        <w:rPr>
          <w:rFonts w:asciiTheme="minorHAnsi" w:hAnsiTheme="minorHAnsi"/>
          <w:lang w:val="en-US"/>
        </w:rPr>
        <w:t xml:space="preserve"> the size distribution using the histogram.</w:t>
      </w:r>
    </w:p>
    <w:p w:rsidR="00F149C8" w:rsidRDefault="00F149C8" w:rsidP="002C65DB">
      <w:pPr>
        <w:spacing w:line="240" w:lineRule="auto"/>
        <w:ind w:firstLine="567"/>
        <w:jc w:val="left"/>
        <w:rPr>
          <w:rFonts w:asciiTheme="minorHAnsi" w:hAnsiTheme="minorHAnsi"/>
          <w:lang w:val="en-US"/>
        </w:rPr>
      </w:pPr>
    </w:p>
    <w:p w:rsidR="002C65DB" w:rsidRDefault="00B35F79" w:rsidP="002C65DB">
      <w:pPr>
        <w:spacing w:line="240" w:lineRule="auto"/>
        <w:ind w:firstLine="567"/>
        <w:jc w:val="left"/>
        <w:rPr>
          <w:rFonts w:asciiTheme="minorHAnsi" w:hAnsiTheme="minorHAnsi"/>
          <w:lang w:val="en-US"/>
        </w:rPr>
      </w:pPr>
      <w:r w:rsidRPr="0037252A">
        <w:rPr>
          <w:rFonts w:asciiTheme="minorHAnsi" w:hAnsiTheme="minorHAnsi"/>
          <w:lang w:val="en-US"/>
        </w:rPr>
        <w:t>1.13 Store the obtained encapsulated probe in the dark.</w:t>
      </w:r>
    </w:p>
    <w:p w:rsidR="002C65DB" w:rsidRDefault="002C65DB" w:rsidP="002C65DB">
      <w:pPr>
        <w:spacing w:line="240" w:lineRule="auto"/>
        <w:ind w:firstLine="567"/>
        <w:jc w:val="left"/>
        <w:rPr>
          <w:rFonts w:asciiTheme="minorHAnsi" w:hAnsiTheme="minorHAnsi" w:cstheme="minorHAnsi"/>
          <w:lang w:val="en-US"/>
        </w:rPr>
      </w:pPr>
    </w:p>
    <w:p w:rsidR="002C65DB" w:rsidRDefault="00B35F79" w:rsidP="002C65DB">
      <w:pPr>
        <w:spacing w:line="240" w:lineRule="auto"/>
        <w:ind w:firstLine="567"/>
        <w:jc w:val="left"/>
        <w:rPr>
          <w:rFonts w:asciiTheme="minorHAnsi" w:hAnsiTheme="minorHAnsi"/>
          <w:lang w:val="en-US"/>
        </w:rPr>
      </w:pPr>
      <w:r w:rsidRPr="0037252A">
        <w:rPr>
          <w:rFonts w:asciiTheme="minorHAnsi" w:hAnsiTheme="minorHAnsi"/>
          <w:lang w:val="en-US"/>
        </w:rPr>
        <w:t xml:space="preserve">Note: After several washings in sterile </w:t>
      </w:r>
      <w:r w:rsidR="007D1466">
        <w:rPr>
          <w:rFonts w:asciiTheme="minorHAnsi" w:hAnsiTheme="minorHAnsi"/>
          <w:lang w:val="en-US"/>
        </w:rPr>
        <w:t>0.9% NaCl</w:t>
      </w:r>
      <w:r w:rsidRPr="0037252A">
        <w:rPr>
          <w:rFonts w:asciiTheme="minorHAnsi" w:hAnsiTheme="minorHAnsi"/>
          <w:lang w:val="en-US"/>
        </w:rPr>
        <w:t>, the microcapsules can be stored for months at 4˚C. Complete drying of the microcapsules</w:t>
      </w:r>
      <w:r w:rsidR="000E2107" w:rsidRPr="0037252A">
        <w:rPr>
          <w:rFonts w:asciiTheme="minorHAnsi" w:hAnsiTheme="minorHAnsi"/>
          <w:lang w:val="en-US"/>
        </w:rPr>
        <w:t xml:space="preserve"> during storage</w:t>
      </w:r>
      <w:r w:rsidRPr="0037252A">
        <w:rPr>
          <w:rFonts w:asciiTheme="minorHAnsi" w:hAnsiTheme="minorHAnsi"/>
          <w:lang w:val="en-US"/>
        </w:rPr>
        <w:t xml:space="preserve"> </w:t>
      </w:r>
      <w:r w:rsidR="000E2107" w:rsidRPr="0037252A">
        <w:rPr>
          <w:rFonts w:asciiTheme="minorHAnsi" w:hAnsiTheme="minorHAnsi"/>
          <w:lang w:val="en-US"/>
        </w:rPr>
        <w:t>is not recommended</w:t>
      </w:r>
      <w:r w:rsidRPr="0037252A">
        <w:rPr>
          <w:rFonts w:asciiTheme="minorHAnsi" w:hAnsiTheme="minorHAnsi"/>
          <w:lang w:val="en-US"/>
        </w:rPr>
        <w:t>.</w:t>
      </w:r>
    </w:p>
    <w:p w:rsidR="002C65DB" w:rsidRDefault="002C65DB" w:rsidP="002C65DB">
      <w:pPr>
        <w:spacing w:line="240" w:lineRule="auto"/>
        <w:ind w:firstLine="567"/>
        <w:jc w:val="left"/>
        <w:rPr>
          <w:rFonts w:asciiTheme="minorHAnsi" w:hAnsiTheme="minorHAnsi"/>
          <w:lang w:val="en-US"/>
        </w:rPr>
      </w:pPr>
    </w:p>
    <w:p w:rsidR="002C65DB" w:rsidRDefault="002C65DB" w:rsidP="002C65DB">
      <w:pPr>
        <w:spacing w:line="240" w:lineRule="auto"/>
        <w:ind w:firstLine="567"/>
        <w:jc w:val="left"/>
        <w:rPr>
          <w:rFonts w:asciiTheme="minorHAnsi" w:hAnsiTheme="minorHAnsi"/>
          <w:lang w:val="en-US"/>
        </w:rPr>
      </w:pPr>
    </w:p>
    <w:p w:rsidR="002C65DB" w:rsidRDefault="00B35F79" w:rsidP="002C65DB">
      <w:pPr>
        <w:spacing w:line="240" w:lineRule="auto"/>
        <w:ind w:left="426" w:hanging="426"/>
        <w:jc w:val="left"/>
        <w:rPr>
          <w:rFonts w:asciiTheme="minorHAnsi" w:hAnsiTheme="minorHAnsi"/>
          <w:b/>
          <w:lang w:val="en-US"/>
        </w:rPr>
      </w:pPr>
      <w:proofErr w:type="gramStart"/>
      <w:r w:rsidRPr="0037252A">
        <w:rPr>
          <w:rFonts w:asciiTheme="minorHAnsi" w:hAnsiTheme="minorHAnsi"/>
          <w:b/>
          <w:lang w:val="en-US"/>
        </w:rPr>
        <w:t>Part 2.</w:t>
      </w:r>
      <w:proofErr w:type="gramEnd"/>
      <w:r w:rsidRPr="0037252A">
        <w:rPr>
          <w:rFonts w:asciiTheme="minorHAnsi" w:hAnsiTheme="minorHAnsi"/>
          <w:b/>
          <w:lang w:val="en-US"/>
        </w:rPr>
        <w:t xml:space="preserve"> Preparation of optical setup and calibration of microencapsulated SNARF-1</w:t>
      </w: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lang w:val="en-US"/>
        </w:rPr>
        <w:t>Rough pH measurements with microencapsulated SNARF-1 can be made using images in two channels of a fluorescent microscope</w:t>
      </w:r>
      <w:r w:rsidR="00FC57F7" w:rsidRPr="0037252A">
        <w:rPr>
          <w:rFonts w:asciiTheme="minorHAnsi" w:hAnsiTheme="minorHAnsi"/>
          <w:vertAlign w:val="superscript"/>
          <w:lang w:val="en-US"/>
        </w:rPr>
        <w:t>7</w:t>
      </w:r>
      <w:r w:rsidRPr="0037252A">
        <w:rPr>
          <w:rFonts w:asciiTheme="minorHAnsi" w:hAnsiTheme="minorHAnsi"/>
          <w:lang w:val="en-US"/>
        </w:rPr>
        <w:t xml:space="preserve">, but </w:t>
      </w:r>
      <w:r w:rsidR="00753515" w:rsidRPr="0037252A">
        <w:rPr>
          <w:rFonts w:asciiTheme="minorHAnsi" w:hAnsiTheme="minorHAnsi"/>
          <w:lang w:val="en-US"/>
        </w:rPr>
        <w:t xml:space="preserve">in this protocol </w:t>
      </w:r>
      <w:r w:rsidRPr="0037252A">
        <w:rPr>
          <w:rFonts w:asciiTheme="minorHAnsi" w:hAnsiTheme="minorHAnsi"/>
          <w:lang w:val="en-US"/>
        </w:rPr>
        <w:t>a one-channel fluorescent microscope connected to a fiber spectrometer</w:t>
      </w:r>
      <w:r w:rsidR="00EF70ED" w:rsidRPr="0037252A">
        <w:rPr>
          <w:rFonts w:asciiTheme="minorHAnsi" w:hAnsiTheme="minorHAnsi"/>
          <w:lang w:val="en-US"/>
        </w:rPr>
        <w:t xml:space="preserve"> was applied</w:t>
      </w:r>
      <w:r w:rsidRPr="0037252A">
        <w:rPr>
          <w:rFonts w:asciiTheme="minorHAnsi" w:hAnsiTheme="minorHAnsi"/>
          <w:lang w:val="en-US"/>
        </w:rPr>
        <w:t>.</w:t>
      </w:r>
    </w:p>
    <w:p w:rsidR="002C65DB" w:rsidRDefault="002C65DB" w:rsidP="002C65DB">
      <w:pPr>
        <w:spacing w:line="240" w:lineRule="auto"/>
        <w:ind w:left="426" w:hanging="426"/>
        <w:jc w:val="left"/>
        <w:rPr>
          <w:rFonts w:asciiTheme="minorHAnsi" w:hAnsiTheme="minorHAnsi"/>
          <w:lang w:val="en-US"/>
        </w:rPr>
      </w:pP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lang w:val="en-US"/>
        </w:rPr>
        <w:t>2.1 Place the required set of fluorescence filters to the fluorescent microscope according to the characteristics of the applied fluorescent dye and turn on the fluorescent lamp.</w:t>
      </w:r>
    </w:p>
    <w:p w:rsidR="002C65DB" w:rsidRDefault="002C65DB" w:rsidP="002C65DB">
      <w:pPr>
        <w:spacing w:line="240" w:lineRule="auto"/>
        <w:ind w:left="426" w:hanging="426"/>
        <w:jc w:val="left"/>
        <w:rPr>
          <w:rFonts w:asciiTheme="minorHAnsi" w:hAnsiTheme="minorHAnsi"/>
          <w:lang w:val="en-US"/>
        </w:rPr>
      </w:pP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lang w:val="en-US"/>
        </w:rPr>
        <w:t>2.1.1 Pull out the lever to the eyepieces.</w:t>
      </w:r>
    </w:p>
    <w:p w:rsidR="002C65DB" w:rsidRDefault="002C65DB" w:rsidP="002C65DB">
      <w:pPr>
        <w:spacing w:line="240" w:lineRule="auto"/>
        <w:ind w:left="426" w:hanging="426"/>
        <w:jc w:val="left"/>
        <w:rPr>
          <w:rFonts w:asciiTheme="minorHAnsi" w:hAnsiTheme="minorHAnsi" w:cstheme="minorHAnsi"/>
          <w:lang w:val="en-US"/>
        </w:rPr>
      </w:pP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cstheme="minorHAnsi"/>
          <w:lang w:val="en-US"/>
        </w:rPr>
        <w:t xml:space="preserve">Note: CAUTION! </w:t>
      </w:r>
      <w:r w:rsidRPr="0037252A">
        <w:rPr>
          <w:rFonts w:asciiTheme="minorHAnsi" w:hAnsiTheme="minorHAnsi"/>
          <w:lang w:val="en-US"/>
        </w:rPr>
        <w:t xml:space="preserve">Excess light can damage the spectrometer matrix. Thus, make sure that the lever is in the "eyepiece" mode when </w:t>
      </w:r>
      <w:r w:rsidR="00753515" w:rsidRPr="0037252A">
        <w:rPr>
          <w:rFonts w:asciiTheme="minorHAnsi" w:hAnsiTheme="minorHAnsi"/>
          <w:lang w:val="en-US"/>
        </w:rPr>
        <w:t xml:space="preserve">the </w:t>
      </w:r>
      <w:r w:rsidR="004D42F7" w:rsidRPr="0037252A">
        <w:rPr>
          <w:rFonts w:asciiTheme="minorHAnsi" w:hAnsiTheme="minorHAnsi"/>
          <w:lang w:val="en-US"/>
        </w:rPr>
        <w:t xml:space="preserve">spectrometer </w:t>
      </w:r>
      <w:r w:rsidR="00753515" w:rsidRPr="0037252A">
        <w:rPr>
          <w:rFonts w:asciiTheme="minorHAnsi" w:hAnsiTheme="minorHAnsi"/>
          <w:lang w:val="en-US"/>
        </w:rPr>
        <w:t xml:space="preserve">is </w:t>
      </w:r>
      <w:r w:rsidRPr="0037252A">
        <w:rPr>
          <w:rFonts w:asciiTheme="minorHAnsi" w:hAnsiTheme="minorHAnsi"/>
          <w:lang w:val="en-US"/>
        </w:rPr>
        <w:t xml:space="preserve">not </w:t>
      </w:r>
      <w:r w:rsidR="004D42F7" w:rsidRPr="0037252A">
        <w:rPr>
          <w:rFonts w:asciiTheme="minorHAnsi" w:hAnsiTheme="minorHAnsi"/>
          <w:lang w:val="en-US"/>
        </w:rPr>
        <w:t>used</w:t>
      </w:r>
      <w:r w:rsidRPr="0037252A">
        <w:rPr>
          <w:rFonts w:asciiTheme="minorHAnsi" w:hAnsiTheme="minorHAnsi"/>
          <w:lang w:val="en-US"/>
        </w:rPr>
        <w:t>.</w:t>
      </w:r>
    </w:p>
    <w:p w:rsidR="002C65DB" w:rsidRDefault="002C65DB" w:rsidP="002C65DB">
      <w:pPr>
        <w:spacing w:line="240" w:lineRule="auto"/>
        <w:ind w:left="426" w:hanging="426"/>
        <w:jc w:val="left"/>
        <w:rPr>
          <w:rFonts w:asciiTheme="minorHAnsi" w:hAnsiTheme="minorHAnsi"/>
          <w:lang w:val="en-US"/>
        </w:rPr>
      </w:pP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lang w:val="en-US"/>
        </w:rPr>
        <w:t>2.1.2 Connect one end of the optical fiber to the spectrometer and the other end to a collimator. Using adapters, place the collimator in the focus of the camera tube or other available port of the fluorescent microscope.</w:t>
      </w:r>
    </w:p>
    <w:p w:rsidR="002C65DB" w:rsidRDefault="002C65DB" w:rsidP="002C65DB">
      <w:pPr>
        <w:spacing w:line="240" w:lineRule="auto"/>
        <w:ind w:left="426" w:hanging="426"/>
        <w:jc w:val="left"/>
        <w:rPr>
          <w:rFonts w:asciiTheme="minorHAnsi" w:hAnsiTheme="minorHAnsi"/>
          <w:lang w:val="en-US"/>
        </w:rPr>
      </w:pP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lang w:val="en-US"/>
        </w:rPr>
        <w:t>2.1.3 Turn on the spectrometer. Run the spectrometer control program and prepare the spectrometer for measurements.</w:t>
      </w:r>
    </w:p>
    <w:p w:rsidR="002C65DB" w:rsidRDefault="002C65DB" w:rsidP="002C65DB">
      <w:pPr>
        <w:spacing w:line="240" w:lineRule="auto"/>
        <w:ind w:left="426" w:hanging="426"/>
        <w:jc w:val="left"/>
        <w:rPr>
          <w:rFonts w:asciiTheme="minorHAnsi" w:hAnsiTheme="minorHAnsi"/>
          <w:lang w:val="en-US"/>
        </w:rPr>
      </w:pP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lang w:val="en-US"/>
        </w:rPr>
        <w:t xml:space="preserve">2.2 For calibration of the microcapsule batch, place ~5 </w:t>
      </w:r>
      <w:proofErr w:type="spellStart"/>
      <w:r w:rsidR="00E55581">
        <w:rPr>
          <w:rFonts w:asciiTheme="minorHAnsi" w:hAnsiTheme="minorHAnsi"/>
          <w:lang w:val="en-US"/>
        </w:rPr>
        <w:t>μL</w:t>
      </w:r>
      <w:proofErr w:type="spellEnd"/>
      <w:r w:rsidRPr="0037252A">
        <w:rPr>
          <w:rFonts w:asciiTheme="minorHAnsi" w:hAnsiTheme="minorHAnsi"/>
          <w:lang w:val="en-US"/>
        </w:rPr>
        <w:t xml:space="preserve"> of the microcapsule suspension (~10 000 microcapsules per </w:t>
      </w:r>
      <w:proofErr w:type="spellStart"/>
      <w:r w:rsidR="00E55581">
        <w:rPr>
          <w:rFonts w:asciiTheme="minorHAnsi" w:hAnsiTheme="minorHAnsi"/>
          <w:lang w:val="en-US"/>
        </w:rPr>
        <w:t>μL</w:t>
      </w:r>
      <w:proofErr w:type="spellEnd"/>
      <w:r w:rsidRPr="0037252A">
        <w:rPr>
          <w:rFonts w:asciiTheme="minorHAnsi" w:hAnsiTheme="minorHAnsi"/>
          <w:lang w:val="en-US"/>
        </w:rPr>
        <w:t xml:space="preserve"> in deionized water) on a microscope slide, and dry the drop in a dark </w:t>
      </w:r>
      <w:r w:rsidRPr="004C20BD">
        <w:rPr>
          <w:rFonts w:asciiTheme="minorHAnsi" w:hAnsiTheme="minorHAnsi"/>
          <w:lang w:val="en-US"/>
        </w:rPr>
        <w:t>place</w:t>
      </w:r>
      <w:r w:rsidR="007F61D8" w:rsidRPr="004C20BD">
        <w:rPr>
          <w:rFonts w:asciiTheme="minorHAnsi" w:hAnsiTheme="minorHAnsi"/>
          <w:lang w:val="en-US"/>
        </w:rPr>
        <w:t xml:space="preserve"> </w:t>
      </w:r>
      <w:r w:rsidR="000A2821" w:rsidRPr="004C20BD">
        <w:rPr>
          <w:rFonts w:asciiTheme="minorHAnsi" w:hAnsiTheme="minorHAnsi"/>
          <w:lang w:val="en-US"/>
        </w:rPr>
        <w:t>(for example</w:t>
      </w:r>
      <w:r w:rsidR="0055000A" w:rsidRPr="004C20BD">
        <w:rPr>
          <w:rFonts w:asciiTheme="minorHAnsi" w:hAnsiTheme="minorHAnsi"/>
          <w:lang w:val="en-US"/>
        </w:rPr>
        <w:t>,</w:t>
      </w:r>
      <w:r w:rsidR="000A2821" w:rsidRPr="004C20BD">
        <w:rPr>
          <w:rFonts w:asciiTheme="minorHAnsi" w:hAnsiTheme="minorHAnsi"/>
          <w:lang w:val="en-US"/>
        </w:rPr>
        <w:t xml:space="preserve"> in</w:t>
      </w:r>
      <w:r w:rsidR="0055000A" w:rsidRPr="004C20BD">
        <w:rPr>
          <w:rFonts w:asciiTheme="minorHAnsi" w:hAnsiTheme="minorHAnsi"/>
          <w:lang w:val="en-US"/>
        </w:rPr>
        <w:t xml:space="preserve"> a</w:t>
      </w:r>
      <w:r w:rsidR="000A2821" w:rsidRPr="004C20BD">
        <w:rPr>
          <w:rFonts w:asciiTheme="minorHAnsi" w:hAnsiTheme="minorHAnsi"/>
          <w:lang w:val="en-US"/>
        </w:rPr>
        <w:t xml:space="preserve"> thermostat </w:t>
      </w:r>
      <w:r w:rsidR="0055000A" w:rsidRPr="004C20BD">
        <w:rPr>
          <w:rFonts w:asciiTheme="minorHAnsi" w:hAnsiTheme="minorHAnsi"/>
          <w:lang w:val="en-US"/>
        </w:rPr>
        <w:t>at</w:t>
      </w:r>
      <w:r w:rsidR="000A2821" w:rsidRPr="004C20BD">
        <w:rPr>
          <w:rFonts w:asciiTheme="minorHAnsi" w:hAnsiTheme="minorHAnsi"/>
          <w:lang w:val="en-US"/>
        </w:rPr>
        <w:t xml:space="preserve"> 35°C</w:t>
      </w:r>
      <w:r w:rsidR="007F61D8" w:rsidRPr="002749E0">
        <w:rPr>
          <w:rFonts w:asciiTheme="minorHAnsi" w:hAnsiTheme="minorHAnsi"/>
          <w:lang w:val="en-US"/>
        </w:rPr>
        <w:t>)</w:t>
      </w:r>
      <w:r w:rsidRPr="0037252A">
        <w:rPr>
          <w:rFonts w:asciiTheme="minorHAnsi" w:hAnsiTheme="minorHAnsi"/>
          <w:lang w:val="en-US"/>
        </w:rPr>
        <w:t>.</w:t>
      </w:r>
    </w:p>
    <w:p w:rsidR="002C65DB" w:rsidRDefault="002C65DB" w:rsidP="002C65DB">
      <w:pPr>
        <w:spacing w:line="240" w:lineRule="auto"/>
        <w:ind w:left="426" w:hanging="426"/>
        <w:jc w:val="left"/>
        <w:rPr>
          <w:rFonts w:asciiTheme="minorHAnsi" w:hAnsiTheme="minorHAnsi"/>
          <w:lang w:val="en-US"/>
        </w:rPr>
      </w:pP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lang w:val="en-US"/>
        </w:rPr>
        <w:t>2.2.1 To calibrate the spectral characteristics of the microencapsulated SNARF-1, use a series of buffers with different pH values</w:t>
      </w:r>
      <w:r w:rsidR="005940C7" w:rsidRPr="005940C7">
        <w:rPr>
          <w:rFonts w:asciiTheme="minorHAnsi" w:hAnsiTheme="minorHAnsi"/>
          <w:lang w:val="en-US"/>
        </w:rPr>
        <w:t xml:space="preserve"> in range</w:t>
      </w:r>
      <w:r w:rsidR="007F61D8" w:rsidRPr="002749E0">
        <w:rPr>
          <w:rFonts w:asciiTheme="minorHAnsi" w:hAnsiTheme="minorHAnsi"/>
          <w:lang w:val="en-US"/>
        </w:rPr>
        <w:t xml:space="preserve"> ~6-9</w:t>
      </w:r>
      <w:r w:rsidRPr="0037252A">
        <w:rPr>
          <w:rFonts w:asciiTheme="minorHAnsi" w:hAnsiTheme="minorHAnsi"/>
          <w:lang w:val="en-US"/>
        </w:rPr>
        <w:t xml:space="preserve">. Drop ~10 </w:t>
      </w:r>
      <w:proofErr w:type="spellStart"/>
      <w:r w:rsidR="00E55581">
        <w:rPr>
          <w:rFonts w:asciiTheme="minorHAnsi" w:hAnsiTheme="minorHAnsi"/>
          <w:lang w:val="en-US"/>
        </w:rPr>
        <w:t>μL</w:t>
      </w:r>
      <w:proofErr w:type="spellEnd"/>
      <w:r w:rsidRPr="0037252A">
        <w:rPr>
          <w:rFonts w:asciiTheme="minorHAnsi" w:hAnsiTheme="minorHAnsi"/>
          <w:lang w:val="en-US"/>
        </w:rPr>
        <w:t xml:space="preserve"> of a buffer onto the dried microcapsules with SNARF-1-dextran and cover it with a coverslip. </w:t>
      </w:r>
    </w:p>
    <w:p w:rsidR="002C65DB" w:rsidRDefault="002C65DB" w:rsidP="002C65DB">
      <w:pPr>
        <w:spacing w:line="240" w:lineRule="auto"/>
        <w:ind w:left="426" w:hanging="426"/>
        <w:jc w:val="left"/>
        <w:rPr>
          <w:rFonts w:asciiTheme="minorHAnsi" w:hAnsiTheme="minorHAnsi"/>
          <w:lang w:val="en-US"/>
        </w:rPr>
      </w:pP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lang w:val="en-US"/>
        </w:rPr>
        <w:t>2.2.2 Place the glass slide on the microscope stage. Locate the microcapsules using a ×40 objective.</w:t>
      </w:r>
    </w:p>
    <w:p w:rsidR="002C65DB" w:rsidRDefault="002C65DB" w:rsidP="002C65DB">
      <w:pPr>
        <w:spacing w:line="240" w:lineRule="auto"/>
        <w:ind w:left="426" w:hanging="426"/>
        <w:jc w:val="left"/>
        <w:rPr>
          <w:rFonts w:asciiTheme="minorHAnsi" w:hAnsiTheme="minorHAnsi"/>
          <w:lang w:val="en-US"/>
        </w:rPr>
      </w:pP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lang w:val="en-US"/>
        </w:rPr>
        <w:t>2.2.3 Turn the microscope lever to the camera port. Register their fluorescence with the spectrometer.</w:t>
      </w:r>
      <w:r w:rsidR="00B36AE7" w:rsidRPr="006F5D0F">
        <w:rPr>
          <w:lang w:val="en-US"/>
        </w:rPr>
        <w:t xml:space="preserve"> </w:t>
      </w:r>
      <w:r w:rsidR="00B36AE7" w:rsidRPr="00B36AE7">
        <w:rPr>
          <w:rFonts w:asciiTheme="minorHAnsi" w:hAnsiTheme="minorHAnsi"/>
          <w:lang w:val="en-US"/>
        </w:rPr>
        <w:t>Turn the lever back to the eyepieces.</w:t>
      </w:r>
    </w:p>
    <w:p w:rsidR="002C65DB" w:rsidRDefault="002C65DB" w:rsidP="002C65DB">
      <w:pPr>
        <w:spacing w:line="240" w:lineRule="auto"/>
        <w:ind w:left="426" w:hanging="426"/>
        <w:jc w:val="left"/>
        <w:rPr>
          <w:rFonts w:asciiTheme="minorHAnsi" w:hAnsiTheme="minorHAnsi" w:cstheme="minorHAnsi"/>
          <w:lang w:val="en-US"/>
        </w:rPr>
      </w:pP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cstheme="minorHAnsi"/>
          <w:lang w:val="en-US"/>
        </w:rPr>
        <w:t>Note:</w:t>
      </w:r>
      <w:r w:rsidRPr="0037252A">
        <w:rPr>
          <w:rFonts w:asciiTheme="minorHAnsi" w:hAnsiTheme="minorHAnsi"/>
          <w:lang w:val="en-US"/>
        </w:rPr>
        <w:t xml:space="preserve"> Make sure the spectral signal is far beyond the background level, and ensure that the microcapsules</w:t>
      </w:r>
      <w:r w:rsidR="007F61D8" w:rsidRPr="002749E0">
        <w:rPr>
          <w:rFonts w:asciiTheme="minorHAnsi" w:hAnsiTheme="minorHAnsi"/>
          <w:lang w:val="en-US"/>
        </w:rPr>
        <w:t xml:space="preserve"> </w:t>
      </w:r>
      <w:r w:rsidR="005E7E71" w:rsidRPr="005E7E71">
        <w:rPr>
          <w:rFonts w:asciiTheme="minorHAnsi" w:hAnsiTheme="minorHAnsi"/>
          <w:lang w:val="en-US"/>
        </w:rPr>
        <w:t>in the field of view</w:t>
      </w:r>
      <w:r w:rsidRPr="0037252A">
        <w:rPr>
          <w:rFonts w:asciiTheme="minorHAnsi" w:hAnsiTheme="minorHAnsi"/>
          <w:lang w:val="en-US"/>
        </w:rPr>
        <w:t xml:space="preserve"> are not in a bubble</w:t>
      </w:r>
      <w:r w:rsidR="007F61D8" w:rsidRPr="002749E0">
        <w:rPr>
          <w:rFonts w:asciiTheme="minorHAnsi" w:hAnsiTheme="minorHAnsi"/>
          <w:lang w:val="en-US"/>
        </w:rPr>
        <w:t xml:space="preserve"> (</w:t>
      </w:r>
      <w:r w:rsidR="0072595A" w:rsidRPr="0072595A">
        <w:rPr>
          <w:rFonts w:asciiTheme="minorHAnsi" w:hAnsiTheme="minorHAnsi"/>
          <w:lang w:val="en-US"/>
        </w:rPr>
        <w:t>by switching to a lower magnification if necessary</w:t>
      </w:r>
      <w:r w:rsidR="007F61D8" w:rsidRPr="002749E0">
        <w:rPr>
          <w:rFonts w:asciiTheme="minorHAnsi" w:hAnsiTheme="minorHAnsi"/>
          <w:lang w:val="en-US"/>
        </w:rPr>
        <w:t>)</w:t>
      </w:r>
      <w:r w:rsidRPr="0037252A">
        <w:rPr>
          <w:rFonts w:asciiTheme="minorHAnsi" w:hAnsiTheme="minorHAnsi"/>
          <w:lang w:val="en-US"/>
        </w:rPr>
        <w:t xml:space="preserve">. Avoid prolonged illumination of the same microcapsules. SNARF-1 is sensitive to </w:t>
      </w:r>
      <w:proofErr w:type="spellStart"/>
      <w:r w:rsidRPr="0037252A">
        <w:rPr>
          <w:rFonts w:asciiTheme="minorHAnsi" w:hAnsiTheme="minorHAnsi"/>
          <w:lang w:val="en-US"/>
        </w:rPr>
        <w:t>photobleaching</w:t>
      </w:r>
      <w:proofErr w:type="spellEnd"/>
      <w:r w:rsidRPr="0037252A">
        <w:rPr>
          <w:rFonts w:asciiTheme="minorHAnsi" w:hAnsiTheme="minorHAnsi"/>
          <w:lang w:val="en-US"/>
        </w:rPr>
        <w:t>.</w:t>
      </w:r>
    </w:p>
    <w:p w:rsidR="002C65DB" w:rsidRDefault="002C65DB" w:rsidP="002C65DB">
      <w:pPr>
        <w:spacing w:line="240" w:lineRule="auto"/>
        <w:ind w:left="426" w:hanging="426"/>
        <w:jc w:val="left"/>
        <w:rPr>
          <w:rFonts w:asciiTheme="minorHAnsi" w:hAnsiTheme="minorHAnsi"/>
          <w:lang w:val="en-US"/>
        </w:rPr>
      </w:pP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lang w:val="en-US"/>
        </w:rPr>
        <w:t xml:space="preserve">2.2.4 </w:t>
      </w:r>
      <w:r w:rsidR="003B4008">
        <w:rPr>
          <w:rFonts w:asciiTheme="minorHAnsi" w:hAnsiTheme="minorHAnsi"/>
          <w:lang w:val="en-US"/>
        </w:rPr>
        <w:t>R</w:t>
      </w:r>
      <w:r w:rsidR="003B4008" w:rsidRPr="0037252A">
        <w:rPr>
          <w:rFonts w:asciiTheme="minorHAnsi" w:hAnsiTheme="minorHAnsi"/>
          <w:lang w:val="en-US"/>
        </w:rPr>
        <w:t xml:space="preserve">epeat </w:t>
      </w:r>
      <w:r w:rsidR="003B4008">
        <w:rPr>
          <w:rFonts w:asciiTheme="minorHAnsi" w:hAnsiTheme="minorHAnsi"/>
          <w:lang w:val="en-US"/>
        </w:rPr>
        <w:t xml:space="preserve">step </w:t>
      </w:r>
      <w:r w:rsidR="003B4008" w:rsidRPr="0037252A">
        <w:rPr>
          <w:rFonts w:asciiTheme="minorHAnsi" w:hAnsiTheme="minorHAnsi"/>
          <w:lang w:val="en-US"/>
        </w:rPr>
        <w:t>#</w:t>
      </w:r>
      <w:r w:rsidR="003B4008">
        <w:rPr>
          <w:rFonts w:asciiTheme="minorHAnsi" w:hAnsiTheme="minorHAnsi"/>
          <w:lang w:val="en-US"/>
        </w:rPr>
        <w:t xml:space="preserve">2.2.3 for different microcapsules </w:t>
      </w:r>
      <w:r w:rsidR="003B4008" w:rsidRPr="0037252A">
        <w:rPr>
          <w:rFonts w:asciiTheme="minorHAnsi" w:hAnsiTheme="minorHAnsi"/>
          <w:lang w:val="en-US"/>
        </w:rPr>
        <w:t>10-15 times.</w:t>
      </w:r>
    </w:p>
    <w:p w:rsidR="002C65DB" w:rsidRDefault="002C65DB" w:rsidP="002C65DB">
      <w:pPr>
        <w:spacing w:line="240" w:lineRule="auto"/>
        <w:ind w:left="426" w:hanging="426"/>
        <w:jc w:val="left"/>
        <w:rPr>
          <w:rFonts w:asciiTheme="minorHAnsi" w:hAnsiTheme="minorHAnsi"/>
          <w:lang w:val="en-US"/>
        </w:rPr>
      </w:pP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lang w:val="en-US"/>
        </w:rPr>
        <w:t>2.3 Calculate the fluorescence peak ratios (for example, using</w:t>
      </w:r>
      <w:r w:rsidR="00866308" w:rsidRPr="0037252A">
        <w:rPr>
          <w:rFonts w:asciiTheme="minorHAnsi" w:hAnsiTheme="minorHAnsi"/>
          <w:lang w:val="en-US"/>
        </w:rPr>
        <w:t xml:space="preserve"> R or</w:t>
      </w:r>
      <w:r w:rsidRPr="0037252A">
        <w:rPr>
          <w:rFonts w:asciiTheme="minorHAnsi" w:hAnsiTheme="minorHAnsi"/>
          <w:lang w:val="en-US"/>
        </w:rPr>
        <w:t xml:space="preserve"> </w:t>
      </w:r>
      <w:proofErr w:type="spellStart"/>
      <w:r w:rsidRPr="0037252A">
        <w:rPr>
          <w:rFonts w:asciiTheme="minorHAnsi" w:hAnsiTheme="minorHAnsi"/>
          <w:lang w:val="en-US"/>
        </w:rPr>
        <w:t>Scilab</w:t>
      </w:r>
      <w:proofErr w:type="spellEnd"/>
      <w:r w:rsidRPr="0037252A">
        <w:rPr>
          <w:rFonts w:asciiTheme="minorHAnsi" w:hAnsiTheme="minorHAnsi"/>
          <w:lang w:val="en-US"/>
        </w:rPr>
        <w:t>) for all registered spectra and determine the regression line between the median ratio (for each buffer) and medium pH using the following formula:</w:t>
      </w:r>
    </w:p>
    <w:p w:rsidR="002C65DB" w:rsidRDefault="002C65DB" w:rsidP="002C65DB">
      <w:pPr>
        <w:spacing w:line="240" w:lineRule="auto"/>
        <w:ind w:left="426" w:hanging="426"/>
        <w:jc w:val="left"/>
        <w:rPr>
          <w:rFonts w:asciiTheme="minorHAnsi" w:hAnsiTheme="minorHAnsi"/>
          <w:lang w:val="en-US"/>
        </w:rPr>
      </w:pPr>
    </w:p>
    <w:p w:rsidR="002C65DB" w:rsidRDefault="00B35F79" w:rsidP="002C65DB">
      <w:pPr>
        <w:spacing w:line="240" w:lineRule="auto"/>
        <w:ind w:left="426" w:hanging="426"/>
        <w:jc w:val="left"/>
        <w:rPr>
          <w:rFonts w:asciiTheme="minorHAnsi" w:hAnsiTheme="minorHAnsi"/>
          <w:lang w:val="en-US"/>
        </w:rPr>
      </w:pPr>
      <m:oMathPara>
        <m:oMath>
          <m:r>
            <w:rPr>
              <w:rFonts w:ascii="Cambria Math" w:hAnsi="Cambria Math"/>
              <w:lang w:val="en-US"/>
            </w:rPr>
            <m:t>pH=a log</m:t>
          </m:r>
          <m:d>
            <m:dPr>
              <m:ctrlPr>
                <w:rPr>
                  <w:rFonts w:ascii="Cambria Math" w:hAnsi="Cambria Math"/>
                  <w:i/>
                  <w:lang w:val="en-US"/>
                </w:rPr>
              </m:ctrlPr>
            </m:dPr>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605</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660</m:t>
                      </m:r>
                    </m:sub>
                  </m:sSub>
                  <m:r>
                    <w:rPr>
                      <w:rFonts w:ascii="Cambria Math" w:hAnsi="Cambria Math"/>
                      <w:lang w:val="en-US"/>
                    </w:rPr>
                    <m:t>-0.15</m:t>
                  </m:r>
                </m:num>
                <m:den>
                  <m:r>
                    <w:rPr>
                      <w:rFonts w:ascii="Cambria Math" w:hAnsi="Cambria Math"/>
                      <w:lang w:val="en-US"/>
                    </w:rPr>
                    <m:t>1.1-</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605</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660</m:t>
                      </m:r>
                    </m:sub>
                  </m:sSub>
                  <m:r>
                    <w:rPr>
                      <w:rFonts w:ascii="Cambria Math" w:hAnsi="Cambria Math"/>
                      <w:lang w:val="en-US"/>
                    </w:rPr>
                    <m:t xml:space="preserve"> </m:t>
                  </m:r>
                </m:den>
              </m:f>
            </m:e>
          </m:d>
          <m:r>
            <w:rPr>
              <w:rFonts w:ascii="Cambria Math" w:hAnsi="Cambria Math"/>
              <w:lang w:val="en-US"/>
            </w:rPr>
            <m:t>+b</m:t>
          </m:r>
        </m:oMath>
      </m:oMathPara>
    </w:p>
    <w:p w:rsidR="002C65DB" w:rsidRDefault="002C65DB" w:rsidP="002C65DB">
      <w:pPr>
        <w:spacing w:line="240" w:lineRule="auto"/>
        <w:ind w:left="426" w:hanging="426"/>
        <w:jc w:val="left"/>
        <w:rPr>
          <w:rFonts w:asciiTheme="minorHAnsi" w:hAnsiTheme="minorHAnsi"/>
          <w:lang w:val="en-US"/>
        </w:rPr>
      </w:pPr>
    </w:p>
    <w:p w:rsidR="002C65DB" w:rsidRDefault="00B35F79" w:rsidP="002C65DB">
      <w:pPr>
        <w:spacing w:line="240" w:lineRule="auto"/>
        <w:ind w:left="426" w:hanging="426"/>
        <w:jc w:val="left"/>
        <w:rPr>
          <w:rFonts w:asciiTheme="minorHAnsi" w:hAnsiTheme="minorHAnsi"/>
          <w:lang w:val="en-US"/>
        </w:rPr>
      </w:pPr>
      <w:r w:rsidRPr="0037252A">
        <w:rPr>
          <w:rFonts w:asciiTheme="minorHAnsi" w:hAnsiTheme="minorHAnsi"/>
          <w:lang w:val="en-US"/>
        </w:rPr>
        <w:t xml:space="preserve">Note: SNARF-1 has a spectrum with two peaks corresponding to the emission of the protonated and deprotonated dye, and the ratio between the peaks is responsive to the pH of the medium. In this study, the ratio between the fluorescence intensity for 605 and 660 nm is used. These wavelengths are chosen depending on the filter set used. </w:t>
      </w:r>
      <w:proofErr w:type="gramStart"/>
      <w:r w:rsidRPr="0037252A">
        <w:rPr>
          <w:rFonts w:asciiTheme="minorHAnsi" w:hAnsiTheme="minorHAnsi"/>
          <w:i/>
          <w:lang w:val="en-US"/>
        </w:rPr>
        <w:t>a</w:t>
      </w:r>
      <w:proofErr w:type="gramEnd"/>
      <w:r w:rsidRPr="0037252A">
        <w:rPr>
          <w:rFonts w:asciiTheme="minorHAnsi" w:hAnsiTheme="minorHAnsi"/>
          <w:lang w:val="en-US"/>
        </w:rPr>
        <w:t xml:space="preserve"> and </w:t>
      </w:r>
      <w:r w:rsidRPr="0037252A">
        <w:rPr>
          <w:rFonts w:asciiTheme="minorHAnsi" w:hAnsiTheme="minorHAnsi"/>
          <w:i/>
          <w:lang w:val="en-US"/>
        </w:rPr>
        <w:t>b</w:t>
      </w:r>
      <w:r w:rsidRPr="0037252A">
        <w:rPr>
          <w:rFonts w:asciiTheme="minorHAnsi" w:hAnsiTheme="minorHAnsi"/>
          <w:lang w:val="en-US"/>
        </w:rPr>
        <w:t xml:space="preserve"> are coefficients to be determined by non-linear regression (for example, using R).</w:t>
      </w:r>
      <w:r w:rsidR="00536CE8" w:rsidRPr="0037252A">
        <w:rPr>
          <w:rFonts w:asciiTheme="minorHAnsi" w:hAnsiTheme="minorHAnsi"/>
          <w:lang w:val="en-US"/>
        </w:rPr>
        <w:t xml:space="preserve"> </w:t>
      </w:r>
      <w:r w:rsidRPr="0037252A">
        <w:rPr>
          <w:rFonts w:asciiTheme="minorHAnsi" w:hAnsiTheme="minorHAnsi"/>
          <w:lang w:val="en-US"/>
        </w:rPr>
        <w:t xml:space="preserve">Values 0.15 and 1.1 are respectively the minimum and maximum values of </w:t>
      </w:r>
      <w:r w:rsidRPr="0037252A">
        <w:rPr>
          <w:rFonts w:asciiTheme="minorHAnsi" w:hAnsiTheme="minorHAnsi"/>
          <w:i/>
          <w:lang w:val="en-US"/>
        </w:rPr>
        <w:t>I</w:t>
      </w:r>
      <w:r w:rsidRPr="0037252A">
        <w:rPr>
          <w:rFonts w:asciiTheme="minorHAnsi" w:hAnsiTheme="minorHAnsi"/>
          <w:i/>
          <w:vertAlign w:val="subscript"/>
          <w:lang w:val="en-US"/>
        </w:rPr>
        <w:t>605</w:t>
      </w:r>
      <w:r w:rsidRPr="0037252A">
        <w:rPr>
          <w:rFonts w:asciiTheme="minorHAnsi" w:hAnsiTheme="minorHAnsi"/>
          <w:i/>
          <w:lang w:val="en-US"/>
        </w:rPr>
        <w:t>/I</w:t>
      </w:r>
      <w:r w:rsidRPr="0037252A">
        <w:rPr>
          <w:rFonts w:asciiTheme="minorHAnsi" w:hAnsiTheme="minorHAnsi"/>
          <w:i/>
          <w:vertAlign w:val="subscript"/>
          <w:lang w:val="en-US"/>
        </w:rPr>
        <w:t>660</w:t>
      </w:r>
      <w:r w:rsidRPr="0037252A">
        <w:rPr>
          <w:rFonts w:asciiTheme="minorHAnsi" w:hAnsiTheme="minorHAnsi"/>
          <w:lang w:val="en-US"/>
        </w:rPr>
        <w:t xml:space="preserve"> </w:t>
      </w:r>
      <w:r w:rsidRPr="0037252A">
        <w:rPr>
          <w:rFonts w:asciiTheme="minorHAnsi" w:hAnsiTheme="minorHAnsi"/>
          <w:lang w:val="en-US"/>
        </w:rPr>
        <w:lastRenderedPageBreak/>
        <w:t>observed during the calibration.</w:t>
      </w:r>
    </w:p>
    <w:p w:rsidR="002C65DB" w:rsidRDefault="002C65DB" w:rsidP="002C65DB">
      <w:pPr>
        <w:spacing w:line="240" w:lineRule="auto"/>
        <w:ind w:left="426" w:hanging="426"/>
        <w:jc w:val="left"/>
        <w:rPr>
          <w:rFonts w:asciiTheme="minorHAnsi" w:hAnsiTheme="minorHAnsi"/>
          <w:lang w:val="en-US"/>
        </w:rPr>
      </w:pPr>
    </w:p>
    <w:p w:rsidR="00370897" w:rsidRPr="000B6F03" w:rsidRDefault="00B35F79" w:rsidP="003600B1">
      <w:pPr>
        <w:pStyle w:val="a3"/>
        <w:framePr w:wrap="auto" w:vAnchor="margin" w:yAlign="inline"/>
        <w:spacing w:line="240" w:lineRule="auto"/>
        <w:ind w:left="426" w:hanging="426"/>
        <w:jc w:val="left"/>
        <w:rPr>
          <w:rFonts w:asciiTheme="minorHAnsi" w:hAnsiTheme="minorHAnsi"/>
          <w:szCs w:val="24"/>
          <w:lang w:val="en-US"/>
        </w:rPr>
      </w:pPr>
      <w:r w:rsidRPr="00E71706">
        <w:rPr>
          <w:rFonts w:asciiTheme="minorHAnsi" w:hAnsiTheme="minorHAnsi"/>
          <w:szCs w:val="24"/>
          <w:lang w:val="en-US"/>
        </w:rPr>
        <w:t xml:space="preserve">2.4 Collect </w:t>
      </w:r>
      <w:r w:rsidR="00316BAF" w:rsidRPr="00E71706">
        <w:rPr>
          <w:rFonts w:asciiTheme="minorHAnsi" w:hAnsiTheme="minorHAnsi"/>
          <w:szCs w:val="24"/>
          <w:lang w:val="en-US"/>
        </w:rPr>
        <w:t>about</w:t>
      </w:r>
      <w:r w:rsidR="009A4036" w:rsidRPr="006F5D0F">
        <w:rPr>
          <w:rFonts w:asciiTheme="minorHAnsi" w:hAnsiTheme="minorHAnsi"/>
          <w:szCs w:val="24"/>
          <w:lang w:val="en-US"/>
        </w:rPr>
        <w:t xml:space="preserve"> </w:t>
      </w:r>
      <w:r w:rsidRPr="00E71706">
        <w:rPr>
          <w:rFonts w:asciiTheme="minorHAnsi" w:hAnsiTheme="minorHAnsi"/>
          <w:szCs w:val="24"/>
          <w:lang w:val="en-US"/>
        </w:rPr>
        <w:t xml:space="preserve">10 </w:t>
      </w:r>
      <w:proofErr w:type="spellStart"/>
      <w:r w:rsidR="00E55581" w:rsidRPr="00E71706">
        <w:rPr>
          <w:rFonts w:asciiTheme="minorHAnsi" w:hAnsiTheme="minorHAnsi"/>
          <w:szCs w:val="24"/>
          <w:lang w:val="en-US"/>
        </w:rPr>
        <w:t>μL</w:t>
      </w:r>
      <w:proofErr w:type="spellEnd"/>
      <w:r w:rsidRPr="000B6F03">
        <w:rPr>
          <w:rFonts w:asciiTheme="minorHAnsi" w:hAnsiTheme="minorHAnsi"/>
          <w:szCs w:val="24"/>
          <w:lang w:val="en-US"/>
        </w:rPr>
        <w:t xml:space="preserve"> of fish blood from approximately 5 adult animals. </w:t>
      </w:r>
      <w:r w:rsidR="00E71706" w:rsidRPr="00E71706">
        <w:rPr>
          <w:rFonts w:asciiTheme="minorHAnsi" w:hAnsiTheme="minorHAnsi"/>
          <w:szCs w:val="24"/>
          <w:lang w:val="en-US"/>
        </w:rPr>
        <w:t>P</w:t>
      </w:r>
      <w:r w:rsidR="00370897" w:rsidRPr="00E71706">
        <w:rPr>
          <w:rFonts w:asciiTheme="minorHAnsi" w:hAnsiTheme="minorHAnsi"/>
          <w:szCs w:val="24"/>
          <w:lang w:val="en-US"/>
        </w:rPr>
        <w:t xml:space="preserve">lace fish into </w:t>
      </w:r>
      <w:r w:rsidR="007D1466" w:rsidRPr="00E71706">
        <w:rPr>
          <w:rFonts w:asciiTheme="minorHAnsi" w:hAnsiTheme="minorHAnsi"/>
          <w:lang w:val="en-US"/>
        </w:rPr>
        <w:t xml:space="preserve">a Petri dish with </w:t>
      </w:r>
      <w:r w:rsidR="00370897" w:rsidRPr="00E71706">
        <w:rPr>
          <w:rFonts w:asciiTheme="minorHAnsi" w:hAnsiTheme="minorHAnsi"/>
          <w:szCs w:val="24"/>
          <w:lang w:val="en-US"/>
        </w:rPr>
        <w:t xml:space="preserve">1 </w:t>
      </w:r>
      <w:proofErr w:type="spellStart"/>
      <w:r w:rsidR="00370897" w:rsidRPr="00E71706">
        <w:rPr>
          <w:rFonts w:asciiTheme="minorHAnsi" w:hAnsiTheme="minorHAnsi"/>
          <w:szCs w:val="24"/>
          <w:lang w:val="en-US"/>
        </w:rPr>
        <w:t>μL</w:t>
      </w:r>
      <w:proofErr w:type="spellEnd"/>
      <w:r w:rsidR="00370897" w:rsidRPr="00E71706">
        <w:rPr>
          <w:rFonts w:asciiTheme="minorHAnsi" w:hAnsiTheme="minorHAnsi"/>
          <w:szCs w:val="24"/>
          <w:lang w:val="en-US"/>
        </w:rPr>
        <w:t>/mL</w:t>
      </w:r>
      <w:r w:rsidR="00370897" w:rsidRPr="000B6F03">
        <w:rPr>
          <w:rFonts w:asciiTheme="minorHAnsi" w:hAnsiTheme="minorHAnsi"/>
          <w:szCs w:val="24"/>
          <w:lang w:val="en-US"/>
        </w:rPr>
        <w:t xml:space="preserve"> water suspension of clove</w:t>
      </w:r>
      <w:r w:rsidR="00370897" w:rsidRPr="001F6B0B">
        <w:rPr>
          <w:rFonts w:asciiTheme="minorHAnsi" w:hAnsiTheme="minorHAnsi"/>
          <w:szCs w:val="24"/>
          <w:lang w:val="en-US"/>
        </w:rPr>
        <w:t xml:space="preserve"> </w:t>
      </w:r>
      <w:r w:rsidR="000848A5" w:rsidRPr="001F6B0B">
        <w:rPr>
          <w:rFonts w:asciiTheme="minorHAnsi" w:hAnsiTheme="minorHAnsi"/>
          <w:szCs w:val="24"/>
          <w:lang w:val="en-US"/>
        </w:rPr>
        <w:t>oil for</w:t>
      </w:r>
      <w:r w:rsidR="00370897" w:rsidRPr="001F6B0B">
        <w:rPr>
          <w:rFonts w:asciiTheme="minorHAnsi" w:hAnsiTheme="minorHAnsi"/>
          <w:szCs w:val="24"/>
          <w:lang w:val="en-US"/>
        </w:rPr>
        <w:t xml:space="preserve"> </w:t>
      </w:r>
      <w:r w:rsidRPr="001F6B0B">
        <w:rPr>
          <w:rFonts w:asciiTheme="minorHAnsi" w:hAnsiTheme="minorHAnsi"/>
          <w:szCs w:val="24"/>
          <w:lang w:val="en-US"/>
        </w:rPr>
        <w:t>anesthe</w:t>
      </w:r>
      <w:r w:rsidR="001F6B0B" w:rsidRPr="001F6B0B">
        <w:rPr>
          <w:rFonts w:asciiTheme="minorHAnsi" w:hAnsiTheme="minorHAnsi"/>
          <w:szCs w:val="24"/>
          <w:lang w:val="en-US"/>
        </w:rPr>
        <w:t>sia</w:t>
      </w:r>
      <w:r w:rsidRPr="001F6B0B">
        <w:rPr>
          <w:rFonts w:asciiTheme="minorHAnsi" w:hAnsiTheme="minorHAnsi"/>
          <w:szCs w:val="24"/>
          <w:lang w:val="en-US"/>
        </w:rPr>
        <w:t xml:space="preserve"> </w:t>
      </w:r>
      <w:r w:rsidR="00370897" w:rsidRPr="001F6B0B">
        <w:rPr>
          <w:rFonts w:asciiTheme="minorHAnsi" w:hAnsiTheme="minorHAnsi"/>
          <w:szCs w:val="24"/>
          <w:lang w:val="en-US"/>
        </w:rPr>
        <w:t xml:space="preserve">and wait </w:t>
      </w:r>
      <w:r w:rsidR="00370897" w:rsidRPr="001F6B0B">
        <w:rPr>
          <w:rFonts w:asciiTheme="minorHAnsi" w:hAnsiTheme="minorHAnsi"/>
          <w:lang w:val="en-US"/>
        </w:rPr>
        <w:t>until the animal</w:t>
      </w:r>
      <w:r w:rsidR="00370897" w:rsidRPr="007F55B0">
        <w:rPr>
          <w:rFonts w:asciiTheme="minorHAnsi" w:hAnsiTheme="minorHAnsi"/>
          <w:lang w:val="en-US"/>
        </w:rPr>
        <w:t xml:space="preserve"> turns on its </w:t>
      </w:r>
      <w:r w:rsidR="00370897" w:rsidRPr="004C20BD">
        <w:rPr>
          <w:rFonts w:asciiTheme="minorHAnsi" w:hAnsiTheme="minorHAnsi"/>
          <w:lang w:val="en-US"/>
        </w:rPr>
        <w:t>side and stops respond</w:t>
      </w:r>
      <w:r w:rsidR="00142B6A" w:rsidRPr="004C20BD">
        <w:rPr>
          <w:rFonts w:asciiTheme="minorHAnsi" w:hAnsiTheme="minorHAnsi"/>
          <w:lang w:val="en-US"/>
        </w:rPr>
        <w:t>ing</w:t>
      </w:r>
      <w:r w:rsidR="00370897" w:rsidRPr="004C20BD">
        <w:rPr>
          <w:rFonts w:asciiTheme="minorHAnsi" w:hAnsiTheme="minorHAnsi"/>
          <w:lang w:val="en-US"/>
        </w:rPr>
        <w:t xml:space="preserve"> to pinches of the fin</w:t>
      </w:r>
      <w:r w:rsidR="00D67203" w:rsidRPr="004C20BD">
        <w:rPr>
          <w:rFonts w:asciiTheme="minorHAnsi" w:hAnsiTheme="minorHAnsi"/>
          <w:lang w:val="en-US"/>
        </w:rPr>
        <w:t xml:space="preserve"> (usually ~2-3 min)</w:t>
      </w:r>
      <w:r w:rsidR="00370897" w:rsidRPr="004C20BD">
        <w:rPr>
          <w:rFonts w:asciiTheme="minorHAnsi" w:hAnsiTheme="minorHAnsi"/>
          <w:lang w:val="en-US"/>
        </w:rPr>
        <w:t xml:space="preserve">. </w:t>
      </w:r>
      <w:r w:rsidR="00FF73EC" w:rsidRPr="004C20BD">
        <w:rPr>
          <w:rFonts w:asciiTheme="minorHAnsi" w:hAnsiTheme="minorHAnsi"/>
          <w:lang w:val="en-US"/>
        </w:rPr>
        <w:t>Transfer</w:t>
      </w:r>
      <w:r w:rsidR="000848A5" w:rsidRPr="004C20BD">
        <w:rPr>
          <w:rFonts w:asciiTheme="minorHAnsi" w:hAnsiTheme="minorHAnsi"/>
          <w:lang w:val="en-US"/>
        </w:rPr>
        <w:t xml:space="preserve"> the fish on </w:t>
      </w:r>
      <w:r w:rsidR="004C20BD" w:rsidRPr="004C20BD">
        <w:rPr>
          <w:rFonts w:asciiTheme="minorHAnsi" w:hAnsiTheme="minorHAnsi"/>
          <w:lang w:val="en-US"/>
        </w:rPr>
        <w:t>a</w:t>
      </w:r>
      <w:r w:rsidR="000848A5" w:rsidRPr="004C20BD">
        <w:rPr>
          <w:rFonts w:asciiTheme="minorHAnsi" w:hAnsiTheme="minorHAnsi"/>
          <w:lang w:val="en-US"/>
        </w:rPr>
        <w:t xml:space="preserve"> glass slide</w:t>
      </w:r>
      <w:r w:rsidR="00E71706" w:rsidRPr="004C20BD">
        <w:rPr>
          <w:rFonts w:asciiTheme="minorHAnsi" w:hAnsiTheme="minorHAnsi"/>
          <w:lang w:val="en-US"/>
        </w:rPr>
        <w:t>.</w:t>
      </w:r>
      <w:r w:rsidR="000848A5" w:rsidRPr="004C20BD">
        <w:rPr>
          <w:rFonts w:asciiTheme="minorHAnsi" w:hAnsiTheme="minorHAnsi"/>
          <w:lang w:val="en-US"/>
        </w:rPr>
        <w:t xml:space="preserve"> </w:t>
      </w:r>
      <w:r w:rsidR="00E71706" w:rsidRPr="004C20BD">
        <w:rPr>
          <w:rFonts w:asciiTheme="minorHAnsi" w:hAnsiTheme="minorHAnsi"/>
          <w:lang w:val="en-US"/>
        </w:rPr>
        <w:t>C</w:t>
      </w:r>
      <w:r w:rsidRPr="004C20BD">
        <w:rPr>
          <w:rFonts w:asciiTheme="minorHAnsi" w:hAnsiTheme="minorHAnsi"/>
          <w:szCs w:val="24"/>
          <w:lang w:val="en-US"/>
        </w:rPr>
        <w:t xml:space="preserve">ut </w:t>
      </w:r>
      <w:r w:rsidR="000848A5" w:rsidRPr="004C20BD">
        <w:rPr>
          <w:rFonts w:asciiTheme="minorHAnsi" w:hAnsiTheme="minorHAnsi"/>
          <w:szCs w:val="24"/>
          <w:lang w:val="en-US"/>
        </w:rPr>
        <w:t xml:space="preserve">off </w:t>
      </w:r>
      <w:r w:rsidRPr="004C20BD">
        <w:rPr>
          <w:rFonts w:asciiTheme="minorHAnsi" w:hAnsiTheme="minorHAnsi"/>
          <w:szCs w:val="24"/>
          <w:lang w:val="en-US"/>
        </w:rPr>
        <w:t xml:space="preserve">the fish tail </w:t>
      </w:r>
      <w:r w:rsidR="004C20BD" w:rsidRPr="004C20BD">
        <w:rPr>
          <w:rFonts w:asciiTheme="minorHAnsi" w:hAnsiTheme="minorHAnsi"/>
          <w:szCs w:val="24"/>
          <w:lang w:val="en-US"/>
        </w:rPr>
        <w:t>with a</w:t>
      </w:r>
      <w:r w:rsidR="000848A5" w:rsidRPr="004C20BD">
        <w:rPr>
          <w:rFonts w:asciiTheme="minorHAnsi" w:hAnsiTheme="minorHAnsi"/>
          <w:szCs w:val="24"/>
          <w:lang w:val="en-US"/>
        </w:rPr>
        <w:t xml:space="preserve"> </w:t>
      </w:r>
      <w:r w:rsidR="00FA6B67" w:rsidRPr="004C20BD">
        <w:rPr>
          <w:rFonts w:asciiTheme="minorHAnsi" w:hAnsiTheme="minorHAnsi"/>
          <w:szCs w:val="24"/>
          <w:lang w:val="en-US"/>
        </w:rPr>
        <w:t>lancet</w:t>
      </w:r>
      <w:r w:rsidR="003600B1" w:rsidRPr="004C20BD">
        <w:rPr>
          <w:rFonts w:asciiTheme="minorHAnsi" w:hAnsiTheme="minorHAnsi"/>
          <w:szCs w:val="24"/>
          <w:lang w:val="en-US"/>
        </w:rPr>
        <w:t xml:space="preserve"> </w:t>
      </w:r>
      <w:r w:rsidRPr="004C20BD">
        <w:rPr>
          <w:rFonts w:asciiTheme="minorHAnsi" w:hAnsiTheme="minorHAnsi"/>
          <w:szCs w:val="24"/>
          <w:lang w:val="en-US"/>
        </w:rPr>
        <w:t>and</w:t>
      </w:r>
      <w:r w:rsidRPr="00E71706">
        <w:rPr>
          <w:rFonts w:asciiTheme="minorHAnsi" w:hAnsiTheme="minorHAnsi"/>
          <w:szCs w:val="24"/>
          <w:lang w:val="en-US"/>
        </w:rPr>
        <w:t xml:space="preserve"> collect approximately 2 </w:t>
      </w:r>
      <w:proofErr w:type="spellStart"/>
      <w:r w:rsidR="00E55581" w:rsidRPr="00E71706">
        <w:rPr>
          <w:rFonts w:asciiTheme="minorHAnsi" w:hAnsiTheme="minorHAnsi"/>
          <w:szCs w:val="24"/>
          <w:lang w:val="en-US"/>
        </w:rPr>
        <w:t>μL</w:t>
      </w:r>
      <w:proofErr w:type="spellEnd"/>
      <w:r w:rsidRPr="00E71706">
        <w:rPr>
          <w:rFonts w:asciiTheme="minorHAnsi" w:hAnsiTheme="minorHAnsi"/>
          <w:szCs w:val="24"/>
          <w:lang w:val="en-US"/>
        </w:rPr>
        <w:t xml:space="preserve"> of fish blood from the tail vein.</w:t>
      </w:r>
    </w:p>
    <w:p w:rsidR="00B35F79" w:rsidRPr="0037252A" w:rsidRDefault="00B35F79" w:rsidP="003600B1">
      <w:pPr>
        <w:pStyle w:val="a3"/>
        <w:framePr w:wrap="auto" w:vAnchor="margin" w:yAlign="inline"/>
        <w:spacing w:line="240" w:lineRule="auto"/>
        <w:ind w:left="426" w:hanging="426"/>
        <w:jc w:val="left"/>
        <w:rPr>
          <w:rFonts w:asciiTheme="minorHAnsi" w:hAnsiTheme="minorHAnsi"/>
          <w:szCs w:val="24"/>
          <w:lang w:val="en-US"/>
        </w:rPr>
      </w:pPr>
    </w:p>
    <w:p w:rsidR="00B35F79" w:rsidRPr="0037252A" w:rsidRDefault="00B35F79" w:rsidP="003600B1">
      <w:pPr>
        <w:pStyle w:val="a3"/>
        <w:framePr w:wrap="auto" w:vAnchor="margin" w:yAlign="inline"/>
        <w:spacing w:line="240" w:lineRule="auto"/>
        <w:ind w:left="426" w:hanging="426"/>
        <w:jc w:val="left"/>
        <w:rPr>
          <w:rFonts w:asciiTheme="minorHAnsi" w:hAnsiTheme="minorHAnsi"/>
          <w:szCs w:val="24"/>
          <w:lang w:val="en-US"/>
        </w:rPr>
      </w:pPr>
      <w:r w:rsidRPr="0037252A">
        <w:rPr>
          <w:rFonts w:asciiTheme="minorHAnsi" w:hAnsiTheme="minorHAnsi"/>
          <w:szCs w:val="24"/>
          <w:lang w:val="en-US"/>
        </w:rPr>
        <w:t>Note: To prevent blood clotting, treat the incision with heparin (</w:t>
      </w:r>
      <w:r w:rsidRPr="0037252A">
        <w:rPr>
          <w:rFonts w:asciiTheme="minorHAnsi" w:hAnsiTheme="minorHAnsi" w:cs="Arial"/>
          <w:szCs w:val="24"/>
          <w:lang w:val="en-US"/>
        </w:rPr>
        <w:t>5000 U/</w:t>
      </w:r>
      <w:r w:rsidR="00E55581">
        <w:rPr>
          <w:rFonts w:asciiTheme="minorHAnsi" w:hAnsiTheme="minorHAnsi" w:cs="Arial"/>
          <w:szCs w:val="24"/>
          <w:lang w:val="en-US"/>
        </w:rPr>
        <w:t>mL</w:t>
      </w:r>
      <w:r w:rsidRPr="0037252A">
        <w:rPr>
          <w:rFonts w:asciiTheme="minorHAnsi" w:hAnsiTheme="minorHAnsi"/>
          <w:szCs w:val="24"/>
          <w:lang w:val="en-US"/>
        </w:rPr>
        <w:t xml:space="preserve">) and use heparinized glass capillaries and </w:t>
      </w:r>
      <w:proofErr w:type="spellStart"/>
      <w:r w:rsidRPr="0037252A">
        <w:rPr>
          <w:rFonts w:asciiTheme="minorHAnsi" w:hAnsiTheme="minorHAnsi"/>
          <w:szCs w:val="24"/>
          <w:lang w:val="en-US"/>
        </w:rPr>
        <w:t>microcentrifuge</w:t>
      </w:r>
      <w:proofErr w:type="spellEnd"/>
      <w:r w:rsidRPr="0037252A">
        <w:rPr>
          <w:rFonts w:asciiTheme="minorHAnsi" w:hAnsiTheme="minorHAnsi"/>
          <w:szCs w:val="24"/>
          <w:lang w:val="en-US"/>
        </w:rPr>
        <w:t xml:space="preserve"> tubes to collect the blood.</w:t>
      </w:r>
    </w:p>
    <w:p w:rsidR="00B35F79" w:rsidRPr="0037252A" w:rsidRDefault="00B35F79" w:rsidP="003600B1">
      <w:pPr>
        <w:pStyle w:val="a3"/>
        <w:framePr w:wrap="auto" w:vAnchor="margin" w:yAlign="inline"/>
        <w:spacing w:line="240" w:lineRule="auto"/>
        <w:ind w:left="426" w:hanging="426"/>
        <w:jc w:val="left"/>
        <w:rPr>
          <w:rFonts w:asciiTheme="minorHAnsi" w:hAnsiTheme="minorHAnsi"/>
          <w:szCs w:val="24"/>
          <w:lang w:val="en-US"/>
        </w:rPr>
      </w:pPr>
    </w:p>
    <w:p w:rsidR="00B35F79" w:rsidRPr="006F5D0F" w:rsidRDefault="00B35F79" w:rsidP="003600B1">
      <w:pPr>
        <w:pStyle w:val="a3"/>
        <w:framePr w:wrap="auto" w:vAnchor="margin" w:yAlign="inline"/>
        <w:spacing w:line="240" w:lineRule="auto"/>
        <w:ind w:left="426" w:hanging="426"/>
        <w:jc w:val="left"/>
        <w:rPr>
          <w:rFonts w:asciiTheme="minorHAnsi" w:hAnsiTheme="minorHAnsi"/>
          <w:szCs w:val="24"/>
          <w:lang w:val="en-US"/>
        </w:rPr>
      </w:pPr>
      <w:r w:rsidRPr="0037252A">
        <w:rPr>
          <w:rFonts w:asciiTheme="minorHAnsi" w:hAnsiTheme="minorHAnsi"/>
          <w:szCs w:val="24"/>
          <w:lang w:val="en-US"/>
        </w:rPr>
        <w:t xml:space="preserve">2.4.1 </w:t>
      </w:r>
      <w:r w:rsidR="00CF7676" w:rsidRPr="00316BAF">
        <w:rPr>
          <w:rFonts w:asciiTheme="minorHAnsi" w:hAnsiTheme="minorHAnsi"/>
          <w:szCs w:val="24"/>
          <w:lang w:val="en-US"/>
        </w:rPr>
        <w:t>Drip about 10 μ</w:t>
      </w:r>
      <w:r w:rsidR="009A59DB">
        <w:rPr>
          <w:rFonts w:asciiTheme="minorHAnsi" w:hAnsiTheme="minorHAnsi"/>
          <w:szCs w:val="24"/>
        </w:rPr>
        <w:t>L</w:t>
      </w:r>
      <w:r w:rsidR="00CF7676" w:rsidRPr="00316BAF">
        <w:rPr>
          <w:rFonts w:asciiTheme="minorHAnsi" w:hAnsiTheme="minorHAnsi"/>
          <w:szCs w:val="24"/>
          <w:lang w:val="en-US"/>
        </w:rPr>
        <w:t xml:space="preserve"> of blood </w:t>
      </w:r>
      <w:r w:rsidR="00316BAF" w:rsidRPr="00316BAF">
        <w:rPr>
          <w:rFonts w:asciiTheme="minorHAnsi" w:hAnsiTheme="minorHAnsi"/>
          <w:szCs w:val="24"/>
          <w:lang w:val="en-US"/>
        </w:rPr>
        <w:t xml:space="preserve">with a pipette </w:t>
      </w:r>
      <w:r w:rsidR="00CF7676" w:rsidRPr="00316BAF">
        <w:rPr>
          <w:rFonts w:asciiTheme="minorHAnsi" w:hAnsiTheme="minorHAnsi"/>
          <w:szCs w:val="24"/>
          <w:lang w:val="en-US"/>
        </w:rPr>
        <w:t>to the tip of the microelectrode</w:t>
      </w:r>
      <w:r w:rsidR="00316BAF" w:rsidRPr="00316BAF">
        <w:rPr>
          <w:rFonts w:asciiTheme="minorHAnsi" w:hAnsiTheme="minorHAnsi"/>
          <w:szCs w:val="24"/>
          <w:lang w:val="en-US"/>
        </w:rPr>
        <w:t xml:space="preserve"> and d</w:t>
      </w:r>
      <w:r w:rsidR="002C65DB" w:rsidRPr="00316BAF">
        <w:rPr>
          <w:rFonts w:asciiTheme="minorHAnsi" w:hAnsiTheme="minorHAnsi"/>
          <w:szCs w:val="24"/>
          <w:lang w:val="en-US"/>
        </w:rPr>
        <w:t>etermine the pH using a pH-meter.</w:t>
      </w:r>
    </w:p>
    <w:p w:rsidR="000816A8" w:rsidRPr="006F5D0F" w:rsidRDefault="000816A8" w:rsidP="003600B1">
      <w:pPr>
        <w:pStyle w:val="a3"/>
        <w:framePr w:wrap="auto" w:vAnchor="margin" w:yAlign="inline"/>
        <w:spacing w:line="240" w:lineRule="auto"/>
        <w:ind w:left="426" w:hanging="426"/>
        <w:jc w:val="left"/>
        <w:rPr>
          <w:rFonts w:asciiTheme="minorHAnsi" w:hAnsiTheme="minorHAnsi"/>
          <w:szCs w:val="24"/>
          <w:lang w:val="en-US"/>
        </w:rPr>
      </w:pPr>
    </w:p>
    <w:p w:rsidR="00B35F79" w:rsidRPr="0037252A" w:rsidRDefault="00B35F79" w:rsidP="003600B1">
      <w:pPr>
        <w:pStyle w:val="a3"/>
        <w:framePr w:wrap="auto" w:vAnchor="margin" w:yAlign="inline"/>
        <w:spacing w:line="240" w:lineRule="auto"/>
        <w:ind w:left="426" w:hanging="426"/>
        <w:jc w:val="left"/>
        <w:rPr>
          <w:rFonts w:asciiTheme="minorHAnsi" w:hAnsiTheme="minorHAnsi"/>
          <w:szCs w:val="24"/>
          <w:lang w:val="en-US"/>
        </w:rPr>
      </w:pPr>
      <w:r w:rsidRPr="0037252A">
        <w:rPr>
          <w:rFonts w:asciiTheme="minorHAnsi" w:hAnsiTheme="minorHAnsi"/>
          <w:szCs w:val="24"/>
          <w:lang w:val="en-US"/>
        </w:rPr>
        <w:t xml:space="preserve">2.4.2 </w:t>
      </w:r>
      <w:r w:rsidR="00022507">
        <w:rPr>
          <w:rFonts w:asciiTheme="minorHAnsi" w:hAnsiTheme="minorHAnsi"/>
          <w:szCs w:val="24"/>
          <w:lang w:val="en-US"/>
        </w:rPr>
        <w:t>D</w:t>
      </w:r>
      <w:r w:rsidRPr="0037252A">
        <w:rPr>
          <w:rFonts w:asciiTheme="minorHAnsi" w:hAnsiTheme="minorHAnsi"/>
          <w:szCs w:val="24"/>
          <w:lang w:val="en-US"/>
        </w:rPr>
        <w:t>rop the blood onto a slide with dried microcapsules and register the ratio of the fluorescence intensity as described for the calibration buffers (steps #2.2 -2.3).</w:t>
      </w:r>
    </w:p>
    <w:p w:rsidR="00B35F79" w:rsidRPr="0037252A" w:rsidRDefault="00B35F79" w:rsidP="003600B1">
      <w:pPr>
        <w:pStyle w:val="a3"/>
        <w:framePr w:wrap="auto" w:vAnchor="margin" w:yAlign="inline"/>
        <w:spacing w:line="240" w:lineRule="auto"/>
        <w:ind w:left="426" w:hanging="426"/>
        <w:jc w:val="left"/>
        <w:rPr>
          <w:rFonts w:asciiTheme="minorHAnsi" w:hAnsiTheme="minorHAnsi" w:cstheme="minorHAnsi"/>
          <w:lang w:val="en-US"/>
        </w:rPr>
      </w:pPr>
    </w:p>
    <w:p w:rsidR="00B35F79" w:rsidRPr="0037252A" w:rsidRDefault="00B35F79" w:rsidP="003600B1">
      <w:pPr>
        <w:pStyle w:val="a3"/>
        <w:framePr w:wrap="auto" w:vAnchor="margin" w:yAlign="inline"/>
        <w:spacing w:line="240" w:lineRule="auto"/>
        <w:ind w:left="426" w:hanging="426"/>
        <w:jc w:val="left"/>
        <w:rPr>
          <w:rFonts w:asciiTheme="minorHAnsi" w:hAnsiTheme="minorHAnsi"/>
          <w:szCs w:val="24"/>
          <w:lang w:val="en-US"/>
        </w:rPr>
      </w:pPr>
      <w:r w:rsidRPr="0037252A">
        <w:rPr>
          <w:rFonts w:asciiTheme="minorHAnsi" w:hAnsiTheme="minorHAnsi" w:cstheme="minorHAnsi"/>
          <w:lang w:val="en-US"/>
        </w:rPr>
        <w:t xml:space="preserve">2.5 </w:t>
      </w:r>
      <w:r w:rsidRPr="0037252A">
        <w:rPr>
          <w:rFonts w:asciiTheme="minorHAnsi" w:hAnsiTheme="minorHAnsi"/>
          <w:szCs w:val="24"/>
          <w:lang w:val="en-US"/>
        </w:rPr>
        <w:t>Adjust the linear coefficient of the calibration curve to make the curve match the measurements in the fish blood (for more details see</w:t>
      </w:r>
      <w:r w:rsidRPr="0037252A">
        <w:rPr>
          <w:rFonts w:asciiTheme="minorHAnsi" w:hAnsiTheme="minorHAnsi"/>
          <w:vertAlign w:val="superscript"/>
          <w:lang w:val="en-US"/>
        </w:rPr>
        <w:t>5</w:t>
      </w:r>
      <w:r w:rsidRPr="0037252A">
        <w:rPr>
          <w:rFonts w:asciiTheme="minorHAnsi" w:hAnsiTheme="minorHAnsi"/>
          <w:szCs w:val="24"/>
          <w:lang w:val="en-US"/>
        </w:rPr>
        <w:t>).</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b/>
          <w:lang w:val="en-US"/>
        </w:rPr>
      </w:pPr>
      <w:proofErr w:type="gramStart"/>
      <w:r w:rsidRPr="0037252A">
        <w:rPr>
          <w:rFonts w:asciiTheme="minorHAnsi" w:hAnsiTheme="minorHAnsi"/>
          <w:b/>
          <w:lang w:val="en-US"/>
        </w:rPr>
        <w:t>Part 3.</w:t>
      </w:r>
      <w:proofErr w:type="gramEnd"/>
      <w:r w:rsidRPr="0037252A">
        <w:rPr>
          <w:rFonts w:asciiTheme="minorHAnsi" w:hAnsiTheme="minorHAnsi"/>
          <w:b/>
          <w:lang w:val="en-US"/>
        </w:rPr>
        <w:t xml:space="preserve"> Preparation </w:t>
      </w:r>
      <w:r w:rsidR="00066CBA">
        <w:rPr>
          <w:rFonts w:asciiTheme="minorHAnsi" w:hAnsiTheme="minorHAnsi"/>
          <w:b/>
          <w:lang w:val="en-US"/>
        </w:rPr>
        <w:t>for</w:t>
      </w:r>
      <w:r w:rsidRPr="0037252A">
        <w:rPr>
          <w:rFonts w:asciiTheme="minorHAnsi" w:hAnsiTheme="minorHAnsi"/>
          <w:b/>
          <w:lang w:val="en-US"/>
        </w:rPr>
        <w:t xml:space="preserve"> injection</w:t>
      </w: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 xml:space="preserve">3.1 Release the steel needle from the tip of the insulin </w:t>
      </w:r>
      <w:r w:rsidR="007D1466">
        <w:rPr>
          <w:rFonts w:asciiTheme="minorHAnsi" w:hAnsiTheme="minorHAnsi"/>
          <w:lang w:val="en-US"/>
        </w:rPr>
        <w:t>pen</w:t>
      </w:r>
      <w:r w:rsidR="007F61D8" w:rsidRPr="00093A2D">
        <w:rPr>
          <w:rFonts w:asciiTheme="minorHAnsi" w:hAnsiTheme="minorHAnsi"/>
          <w:lang w:val="en-US"/>
        </w:rPr>
        <w:t xml:space="preserve"> </w:t>
      </w:r>
      <w:r w:rsidRPr="0037252A">
        <w:rPr>
          <w:rFonts w:asciiTheme="minorHAnsi" w:hAnsiTheme="minorHAnsi"/>
          <w:lang w:val="en-US"/>
        </w:rPr>
        <w:t>(or syringe) by removing the plastic with a sharp lancet.</w:t>
      </w:r>
    </w:p>
    <w:p w:rsidR="00B35F79" w:rsidRPr="0037252A" w:rsidRDefault="00B35F79" w:rsidP="003600B1">
      <w:pPr>
        <w:pStyle w:val="a3"/>
        <w:framePr w:wrap="auto" w:vAnchor="margin" w:yAlign="inline"/>
        <w:spacing w:line="240" w:lineRule="auto"/>
        <w:ind w:left="426" w:hanging="426"/>
        <w:jc w:val="left"/>
        <w:rPr>
          <w:rFonts w:asciiTheme="minorHAnsi" w:hAnsiTheme="minorHAnsi"/>
          <w:lang w:val="en-US"/>
        </w:rPr>
      </w:pPr>
    </w:p>
    <w:p w:rsidR="00B35F79" w:rsidRPr="0037252A" w:rsidRDefault="00B35F79" w:rsidP="003600B1">
      <w:pPr>
        <w:pStyle w:val="a3"/>
        <w:framePr w:wrap="auto" w:vAnchor="margin" w:yAlign="inline"/>
        <w:spacing w:line="240" w:lineRule="auto"/>
        <w:ind w:left="426" w:hanging="426"/>
        <w:jc w:val="left"/>
        <w:rPr>
          <w:rFonts w:asciiTheme="minorHAnsi" w:hAnsiTheme="minorHAnsi"/>
          <w:szCs w:val="24"/>
          <w:lang w:val="en-US"/>
        </w:rPr>
      </w:pPr>
      <w:r w:rsidRPr="0037252A">
        <w:rPr>
          <w:rFonts w:asciiTheme="minorHAnsi" w:hAnsiTheme="minorHAnsi"/>
          <w:lang w:val="en-US"/>
        </w:rPr>
        <w:t xml:space="preserve">Note: </w:t>
      </w:r>
      <w:r w:rsidRPr="0037252A">
        <w:rPr>
          <w:rFonts w:asciiTheme="minorHAnsi" w:hAnsiTheme="minorHAnsi"/>
          <w:szCs w:val="24"/>
          <w:lang w:val="en-US"/>
        </w:rPr>
        <w:t>Any thin needle (Ø 0.33 mm or less) or glass capillary (usually Ø 1 mm) can be prepared for microinjection</w:t>
      </w:r>
      <w:r w:rsidRPr="0037252A">
        <w:rPr>
          <w:rFonts w:asciiTheme="minorHAnsi" w:hAnsiTheme="minorHAnsi"/>
          <w:vertAlign w:val="superscript"/>
          <w:lang w:val="en-US"/>
        </w:rPr>
        <w:t>1</w:t>
      </w:r>
      <w:r w:rsidR="00110496" w:rsidRPr="0037252A">
        <w:rPr>
          <w:rFonts w:asciiTheme="minorHAnsi" w:hAnsiTheme="minorHAnsi"/>
          <w:vertAlign w:val="superscript"/>
          <w:lang w:val="en-US"/>
        </w:rPr>
        <w:t>0</w:t>
      </w:r>
      <w:r w:rsidR="00386DFF">
        <w:rPr>
          <w:rFonts w:asciiTheme="minorHAnsi" w:hAnsiTheme="minorHAnsi"/>
          <w:szCs w:val="24"/>
          <w:vertAlign w:val="superscript"/>
          <w:lang w:val="en-US"/>
        </w:rPr>
        <w:t>,</w:t>
      </w:r>
      <w:r w:rsidRPr="0037252A">
        <w:rPr>
          <w:rFonts w:asciiTheme="minorHAnsi" w:hAnsiTheme="minorHAnsi"/>
          <w:szCs w:val="24"/>
          <w:vertAlign w:val="superscript"/>
          <w:lang w:val="en-US"/>
        </w:rPr>
        <w:t xml:space="preserve"> </w:t>
      </w:r>
      <w:r w:rsidRPr="0037252A">
        <w:rPr>
          <w:rFonts w:asciiTheme="minorHAnsi" w:hAnsiTheme="minorHAnsi"/>
          <w:vertAlign w:val="superscript"/>
          <w:lang w:val="en-US"/>
        </w:rPr>
        <w:t>1</w:t>
      </w:r>
      <w:r w:rsidR="00110496" w:rsidRPr="0037252A">
        <w:rPr>
          <w:rFonts w:asciiTheme="minorHAnsi" w:hAnsiTheme="minorHAnsi"/>
          <w:vertAlign w:val="superscript"/>
          <w:lang w:val="en-US"/>
        </w:rPr>
        <w:t>1</w:t>
      </w:r>
      <w:r w:rsidRPr="0037252A">
        <w:rPr>
          <w:rFonts w:asciiTheme="minorHAnsi" w:hAnsiTheme="minorHAnsi"/>
          <w:szCs w:val="24"/>
          <w:lang w:val="en-US"/>
        </w:rPr>
        <w:t>.</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 xml:space="preserve">3.2 Insert the needle halfway into the glass </w:t>
      </w:r>
      <w:proofErr w:type="spellStart"/>
      <w:r w:rsidRPr="0037252A">
        <w:rPr>
          <w:rFonts w:asciiTheme="minorHAnsi" w:hAnsiTheme="minorHAnsi"/>
          <w:lang w:val="en-US"/>
        </w:rPr>
        <w:t>microcapillary</w:t>
      </w:r>
      <w:proofErr w:type="spellEnd"/>
      <w:r w:rsidRPr="0037252A">
        <w:rPr>
          <w:rFonts w:asciiTheme="minorHAnsi" w:hAnsiTheme="minorHAnsi"/>
          <w:lang w:val="en-US"/>
        </w:rPr>
        <w:t>; quickly and gently solder it using a gas torch.</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 xml:space="preserve">3.3 Connect the glass </w:t>
      </w:r>
      <w:proofErr w:type="spellStart"/>
      <w:r w:rsidRPr="0037252A">
        <w:rPr>
          <w:rFonts w:asciiTheme="minorHAnsi" w:hAnsiTheme="minorHAnsi"/>
          <w:lang w:val="en-US"/>
        </w:rPr>
        <w:t>microcapillary</w:t>
      </w:r>
      <w:proofErr w:type="spellEnd"/>
      <w:r w:rsidRPr="0037252A">
        <w:rPr>
          <w:rFonts w:asciiTheme="minorHAnsi" w:hAnsiTheme="minorHAnsi"/>
          <w:lang w:val="en-US"/>
        </w:rPr>
        <w:t xml:space="preserve"> to the </w:t>
      </w:r>
      <w:proofErr w:type="spellStart"/>
      <w:r w:rsidRPr="0037252A">
        <w:rPr>
          <w:rFonts w:asciiTheme="minorHAnsi" w:hAnsiTheme="minorHAnsi"/>
          <w:lang w:val="en-US"/>
        </w:rPr>
        <w:t>microinjector</w:t>
      </w:r>
      <w:proofErr w:type="spellEnd"/>
      <w:r w:rsidRPr="0037252A">
        <w:rPr>
          <w:rFonts w:asciiTheme="minorHAnsi" w:hAnsiTheme="minorHAnsi"/>
          <w:lang w:val="en-US"/>
        </w:rPr>
        <w:t xml:space="preserve"> and flush it with sterile water three times. Ensure that the liquid flows through the needle.</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 xml:space="preserve">3.4 Fill the system with distilled water. </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Note: Make sure there are no bubbles in the system.</w:t>
      </w:r>
    </w:p>
    <w:p w:rsidR="00B35F79" w:rsidRPr="0037252A" w:rsidRDefault="00B35F79" w:rsidP="003600B1">
      <w:pPr>
        <w:spacing w:line="240" w:lineRule="auto"/>
        <w:ind w:left="426" w:hanging="426"/>
        <w:jc w:val="left"/>
        <w:rPr>
          <w:rFonts w:asciiTheme="minorHAnsi" w:hAnsiTheme="minorHAnsi"/>
          <w:b/>
          <w:lang w:val="en-US"/>
        </w:rPr>
      </w:pPr>
    </w:p>
    <w:p w:rsidR="00B35F79" w:rsidRPr="0037252A" w:rsidRDefault="00B35F79" w:rsidP="003600B1">
      <w:pPr>
        <w:spacing w:line="240" w:lineRule="auto"/>
        <w:ind w:left="426" w:hanging="426"/>
        <w:jc w:val="left"/>
        <w:rPr>
          <w:rFonts w:asciiTheme="minorHAnsi" w:hAnsiTheme="minorHAnsi"/>
          <w:b/>
          <w:lang w:val="en-US"/>
        </w:rPr>
      </w:pPr>
    </w:p>
    <w:p w:rsidR="00B35F79" w:rsidRPr="0037252A" w:rsidRDefault="00B35F79" w:rsidP="003600B1">
      <w:pPr>
        <w:spacing w:line="240" w:lineRule="auto"/>
        <w:ind w:left="426" w:hanging="426"/>
        <w:jc w:val="left"/>
        <w:rPr>
          <w:rFonts w:asciiTheme="minorHAnsi" w:hAnsiTheme="minorHAnsi"/>
          <w:b/>
          <w:lang w:val="en-US"/>
        </w:rPr>
      </w:pPr>
      <w:proofErr w:type="gramStart"/>
      <w:r w:rsidRPr="0037252A">
        <w:rPr>
          <w:rFonts w:asciiTheme="minorHAnsi" w:hAnsiTheme="minorHAnsi"/>
          <w:b/>
          <w:lang w:val="en-US"/>
        </w:rPr>
        <w:t>Part 4.</w:t>
      </w:r>
      <w:proofErr w:type="gramEnd"/>
      <w:r w:rsidRPr="0037252A">
        <w:rPr>
          <w:rFonts w:asciiTheme="minorHAnsi" w:hAnsiTheme="minorHAnsi"/>
          <w:b/>
          <w:lang w:val="en-US"/>
        </w:rPr>
        <w:t xml:space="preserve"> Injection</w:t>
      </w: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 xml:space="preserve">4.1 </w:t>
      </w:r>
      <w:r w:rsidR="007F61D8" w:rsidRPr="00093A2D">
        <w:rPr>
          <w:rFonts w:asciiTheme="minorHAnsi" w:hAnsiTheme="minorHAnsi"/>
          <w:lang w:val="en-US"/>
        </w:rPr>
        <w:t>T</w:t>
      </w:r>
      <w:r w:rsidRPr="0037252A">
        <w:rPr>
          <w:rFonts w:asciiTheme="minorHAnsi" w:hAnsiTheme="minorHAnsi"/>
          <w:lang w:val="en-US"/>
        </w:rPr>
        <w:t xml:space="preserve">ake the prepared suspension of microcapsules in sterile </w:t>
      </w:r>
      <w:r w:rsidR="007D1466">
        <w:rPr>
          <w:rFonts w:asciiTheme="minorHAnsi" w:hAnsiTheme="minorHAnsi"/>
          <w:lang w:val="en-US"/>
        </w:rPr>
        <w:t>0.9% NaCl</w:t>
      </w:r>
      <w:r w:rsidRPr="0037252A">
        <w:rPr>
          <w:rFonts w:asciiTheme="minorHAnsi" w:hAnsiTheme="minorHAnsi"/>
          <w:lang w:val="en-US"/>
        </w:rPr>
        <w:t xml:space="preserve"> (or any other media used for the injections) with a concentration of 0.5 to 6 million microcapsules per microliter. </w:t>
      </w:r>
      <w:proofErr w:type="spellStart"/>
      <w:r w:rsidRPr="0037252A">
        <w:rPr>
          <w:rFonts w:asciiTheme="minorHAnsi" w:hAnsiTheme="minorHAnsi"/>
          <w:lang w:val="en-US"/>
        </w:rPr>
        <w:t>Resuspend</w:t>
      </w:r>
      <w:proofErr w:type="spellEnd"/>
      <w:r w:rsidRPr="0037252A">
        <w:rPr>
          <w:rFonts w:asciiTheme="minorHAnsi" w:hAnsiTheme="minorHAnsi"/>
          <w:lang w:val="en-US"/>
        </w:rPr>
        <w:t xml:space="preserve"> it using the ultrasonic bath for 1 min.</w:t>
      </w:r>
    </w:p>
    <w:p w:rsidR="00B35F79" w:rsidRPr="0037252A" w:rsidRDefault="00B35F79" w:rsidP="003600B1">
      <w:pPr>
        <w:spacing w:line="240" w:lineRule="auto"/>
        <w:ind w:left="426" w:hanging="426"/>
        <w:jc w:val="left"/>
        <w:rPr>
          <w:rFonts w:asciiTheme="minorHAnsi" w:hAnsiTheme="minorHAnsi" w:cstheme="minorHAnsi"/>
          <w:lang w:val="en-US"/>
        </w:rPr>
      </w:pPr>
    </w:p>
    <w:p w:rsidR="00B35F79" w:rsidRPr="0037252A" w:rsidRDefault="00B35F79" w:rsidP="003600B1">
      <w:pPr>
        <w:spacing w:line="240" w:lineRule="auto"/>
        <w:ind w:left="426" w:hanging="426"/>
        <w:jc w:val="left"/>
        <w:rPr>
          <w:rFonts w:asciiTheme="minorHAnsi" w:hAnsiTheme="minorHAnsi"/>
          <w:color w:val="000000" w:themeColor="text1"/>
          <w:lang w:val="en-US"/>
        </w:rPr>
      </w:pPr>
      <w:r w:rsidRPr="0037252A">
        <w:rPr>
          <w:rFonts w:asciiTheme="minorHAnsi" w:hAnsiTheme="minorHAnsi" w:cstheme="minorHAnsi"/>
          <w:lang w:val="en-US"/>
        </w:rPr>
        <w:t xml:space="preserve">Note: </w:t>
      </w:r>
      <w:r w:rsidRPr="0037252A">
        <w:rPr>
          <w:rFonts w:asciiTheme="minorHAnsi" w:hAnsiTheme="minorHAnsi"/>
          <w:lang w:val="en-US"/>
        </w:rPr>
        <w:t xml:space="preserve">Since the microcapsules tend to precipitate, during the following injection, shake the vial with the microcapsules mechanically (using a rotor) or manually every few minutes to </w:t>
      </w:r>
      <w:proofErr w:type="spellStart"/>
      <w:r w:rsidRPr="0037252A">
        <w:rPr>
          <w:rFonts w:asciiTheme="minorHAnsi" w:hAnsiTheme="minorHAnsi"/>
          <w:lang w:val="en-US"/>
        </w:rPr>
        <w:t>resuspend</w:t>
      </w:r>
      <w:proofErr w:type="spellEnd"/>
      <w:r w:rsidRPr="0037252A">
        <w:rPr>
          <w:rFonts w:asciiTheme="minorHAnsi" w:hAnsiTheme="minorHAnsi"/>
          <w:lang w:val="en-US"/>
        </w:rPr>
        <w:t xml:space="preserve"> them and prevent their aggregation.</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 xml:space="preserve">4.2 Place the fish into a Petri dish with anesthetic (0.1 </w:t>
      </w:r>
      <w:r w:rsidR="00E55581">
        <w:rPr>
          <w:rFonts w:asciiTheme="minorHAnsi" w:hAnsiTheme="minorHAnsi"/>
          <w:lang w:val="en-US"/>
        </w:rPr>
        <w:t>mL</w:t>
      </w:r>
      <w:r w:rsidRPr="0037252A">
        <w:rPr>
          <w:rFonts w:asciiTheme="minorHAnsi" w:hAnsiTheme="minorHAnsi"/>
          <w:lang w:val="en-US"/>
        </w:rPr>
        <w:t>/</w:t>
      </w:r>
      <w:r w:rsidR="002749E0" w:rsidRPr="00107BA4">
        <w:rPr>
          <w:rFonts w:asciiTheme="minorHAnsi" w:hAnsiTheme="minorHAnsi"/>
          <w:lang w:val="en-US"/>
        </w:rPr>
        <w:t>L</w:t>
      </w:r>
      <w:r w:rsidRPr="0037252A">
        <w:rPr>
          <w:rFonts w:asciiTheme="minorHAnsi" w:hAnsiTheme="minorHAnsi"/>
          <w:lang w:val="en-US"/>
        </w:rPr>
        <w:t xml:space="preserve"> of clove oil suspended in water) for ~2-3 min. Wait until the fish turns on its side and stops responding to a light pinch of the fin.</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 xml:space="preserve">4.3 Using a spoon, </w:t>
      </w:r>
      <w:r w:rsidR="002C65DB" w:rsidRPr="007F55B0">
        <w:rPr>
          <w:rFonts w:asciiTheme="minorHAnsi" w:hAnsiTheme="minorHAnsi"/>
          <w:lang w:val="en-US"/>
        </w:rPr>
        <w:t>transfer</w:t>
      </w:r>
      <w:r w:rsidRPr="0037252A">
        <w:rPr>
          <w:rFonts w:asciiTheme="minorHAnsi" w:hAnsiTheme="minorHAnsi"/>
          <w:lang w:val="en-US"/>
        </w:rPr>
        <w:t xml:space="preserve"> the fish out of the anesthetic and gently place it on a damp sponge in a lateral position with the head towards the left (</w:t>
      </w:r>
      <w:r w:rsidR="00753515" w:rsidRPr="0037252A">
        <w:rPr>
          <w:rFonts w:asciiTheme="minorHAnsi" w:hAnsiTheme="minorHAnsi"/>
          <w:lang w:val="en-US"/>
        </w:rPr>
        <w:t>for</w:t>
      </w:r>
      <w:r w:rsidRPr="0037252A">
        <w:rPr>
          <w:rFonts w:asciiTheme="minorHAnsi" w:hAnsiTheme="minorHAnsi"/>
          <w:lang w:val="en-US"/>
        </w:rPr>
        <w:t xml:space="preserve"> right-handed</w:t>
      </w:r>
      <w:r w:rsidR="00267059" w:rsidRPr="0037252A">
        <w:rPr>
          <w:rFonts w:asciiTheme="minorHAnsi" w:hAnsiTheme="minorHAnsi"/>
          <w:lang w:val="en-US"/>
        </w:rPr>
        <w:t xml:space="preserve"> person</w:t>
      </w:r>
      <w:r w:rsidRPr="0037252A">
        <w:rPr>
          <w:rFonts w:asciiTheme="minorHAnsi" w:hAnsiTheme="minorHAnsi"/>
          <w:lang w:val="en-US"/>
        </w:rPr>
        <w:t>) or towards the right (</w:t>
      </w:r>
      <w:r w:rsidR="00753515" w:rsidRPr="0037252A">
        <w:rPr>
          <w:rFonts w:asciiTheme="minorHAnsi" w:hAnsiTheme="minorHAnsi"/>
          <w:lang w:val="en-US"/>
        </w:rPr>
        <w:t>for</w:t>
      </w:r>
      <w:r w:rsidRPr="0037252A">
        <w:rPr>
          <w:rFonts w:asciiTheme="minorHAnsi" w:hAnsiTheme="minorHAnsi"/>
          <w:lang w:val="en-US"/>
        </w:rPr>
        <w:t xml:space="preserve"> left-handed</w:t>
      </w:r>
      <w:r w:rsidR="00267059" w:rsidRPr="0037252A">
        <w:rPr>
          <w:rFonts w:asciiTheme="minorHAnsi" w:hAnsiTheme="minorHAnsi"/>
          <w:lang w:val="en-US"/>
        </w:rPr>
        <w:t xml:space="preserve"> person</w:t>
      </w:r>
      <w:r w:rsidRPr="0037252A">
        <w:rPr>
          <w:rFonts w:asciiTheme="minorHAnsi" w:hAnsiTheme="minorHAnsi"/>
          <w:lang w:val="en-US"/>
        </w:rPr>
        <w:t>).</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 xml:space="preserve">4.4 Just before the injection, suck 1-2 mm of air into the glass capillary connected with microinjector. Then, load it with approximately 2 </w:t>
      </w:r>
      <w:proofErr w:type="spellStart"/>
      <w:r w:rsidR="00E55581">
        <w:rPr>
          <w:rFonts w:asciiTheme="minorHAnsi" w:hAnsiTheme="minorHAnsi"/>
          <w:lang w:val="en-US"/>
        </w:rPr>
        <w:t>μL</w:t>
      </w:r>
      <w:proofErr w:type="spellEnd"/>
      <w:r w:rsidRPr="0037252A">
        <w:rPr>
          <w:rFonts w:asciiTheme="minorHAnsi" w:hAnsiTheme="minorHAnsi"/>
          <w:lang w:val="en-US"/>
        </w:rPr>
        <w:t xml:space="preserve"> of the dispersed microcapsules.</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color w:val="000000" w:themeColor="text1"/>
          <w:lang w:val="en-US"/>
        </w:rPr>
        <w:t>Note: Before the injection, the microcapsule solution must be adjusted to the temperature at which the fish are kept.</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4.5 Gently stabilize the body of the fish on the sponge with non-dominant hand.</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4.5.1 Find the lateral line of the fish. Mentally select a segment that extends from the operculum to the end of the abdominal cavity. Find the middle of this segment. Put the needle 1 mm lower in the ventral direction.</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4.5.2 With a scraping movement, gently move the fish scales aside, and make a puncture. Insert the needle into the body at an angle of 45° to the table surface.</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4.5.3 Push the needle toward the spine until it carefully rests against the spine.</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 xml:space="preserve">4.5.4 Release approximately 1 </w:t>
      </w:r>
      <w:proofErr w:type="spellStart"/>
      <w:r w:rsidR="00E55581">
        <w:rPr>
          <w:rFonts w:asciiTheme="minorHAnsi" w:hAnsiTheme="minorHAnsi"/>
          <w:lang w:val="en-US"/>
        </w:rPr>
        <w:t>μL</w:t>
      </w:r>
      <w:proofErr w:type="spellEnd"/>
      <w:r w:rsidRPr="0037252A">
        <w:rPr>
          <w:rFonts w:asciiTheme="minorHAnsi" w:hAnsiTheme="minorHAnsi"/>
          <w:lang w:val="en-US"/>
        </w:rPr>
        <w:t xml:space="preserve"> of the microcapsules’ suspension into the kidney, and slowly withdraw the needle.</w:t>
      </w:r>
    </w:p>
    <w:p w:rsidR="00B35F79" w:rsidRPr="0037252A" w:rsidRDefault="00B35F79" w:rsidP="003600B1">
      <w:pPr>
        <w:spacing w:line="240" w:lineRule="auto"/>
        <w:ind w:left="426" w:hanging="426"/>
        <w:jc w:val="left"/>
        <w:rPr>
          <w:rFonts w:asciiTheme="minorHAnsi" w:hAnsiTheme="minorHAnsi" w:cs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cstheme="minorHAnsi"/>
          <w:lang w:val="en-US"/>
        </w:rPr>
        <w:t xml:space="preserve">Note: </w:t>
      </w:r>
      <w:r w:rsidRPr="0037252A">
        <w:rPr>
          <w:rFonts w:asciiTheme="minorHAnsi" w:hAnsiTheme="minorHAnsi"/>
          <w:lang w:val="en-US"/>
        </w:rPr>
        <w:t xml:space="preserve">To find the proper puncture site more easily, </w:t>
      </w:r>
      <w:r w:rsidR="00753515" w:rsidRPr="0037252A">
        <w:rPr>
          <w:rFonts w:asciiTheme="minorHAnsi" w:hAnsiTheme="minorHAnsi"/>
          <w:lang w:val="en-US"/>
        </w:rPr>
        <w:t xml:space="preserve">it is useful to </w:t>
      </w:r>
      <w:r w:rsidRPr="0037252A">
        <w:rPr>
          <w:rFonts w:asciiTheme="minorHAnsi" w:hAnsiTheme="minorHAnsi"/>
          <w:lang w:val="en-US"/>
        </w:rPr>
        <w:t xml:space="preserve">practice finding the trunk kidney by </w:t>
      </w:r>
      <w:proofErr w:type="spellStart"/>
      <w:r w:rsidRPr="0037252A">
        <w:rPr>
          <w:rFonts w:asciiTheme="minorHAnsi" w:hAnsiTheme="minorHAnsi"/>
          <w:lang w:val="en-US"/>
        </w:rPr>
        <w:t>transilluminating</w:t>
      </w:r>
      <w:proofErr w:type="spellEnd"/>
      <w:r w:rsidRPr="0037252A">
        <w:rPr>
          <w:rFonts w:asciiTheme="minorHAnsi" w:hAnsiTheme="minorHAnsi"/>
          <w:lang w:val="en-US"/>
        </w:rPr>
        <w:t xml:space="preserve"> the fishes using a bottom light, as shown on Fig. </w:t>
      </w:r>
      <w:r w:rsidR="001510C2">
        <w:rPr>
          <w:rFonts w:asciiTheme="minorHAnsi" w:hAnsiTheme="minorHAnsi"/>
          <w:lang w:val="en-US"/>
        </w:rPr>
        <w:t>2</w:t>
      </w:r>
      <w:r w:rsidRPr="0037252A">
        <w:rPr>
          <w:rFonts w:asciiTheme="minorHAnsi" w:hAnsiTheme="minorHAnsi"/>
          <w:lang w:val="en-US"/>
        </w:rPr>
        <w:t>A-B.</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4.6 Rinse the fish from head to tail with a stream of water to remove any spilled microcapsules at the injection site.</w:t>
      </w:r>
    </w:p>
    <w:p w:rsidR="00B35F79" w:rsidRPr="0037252A" w:rsidRDefault="00B35F79" w:rsidP="003600B1">
      <w:pPr>
        <w:spacing w:line="240" w:lineRule="auto"/>
        <w:ind w:left="426" w:hanging="426"/>
        <w:jc w:val="left"/>
        <w:rPr>
          <w:rFonts w:asciiTheme="minorHAnsi" w:hAnsiTheme="minorHAnsi"/>
          <w:b/>
          <w:lang w:val="en-US"/>
        </w:rPr>
      </w:pPr>
    </w:p>
    <w:p w:rsidR="00B35F79" w:rsidRPr="0037252A" w:rsidRDefault="00B35F79" w:rsidP="003600B1">
      <w:pPr>
        <w:spacing w:line="240" w:lineRule="auto"/>
        <w:ind w:left="426" w:hanging="426"/>
        <w:jc w:val="left"/>
        <w:rPr>
          <w:rFonts w:asciiTheme="minorHAnsi" w:hAnsiTheme="minorHAnsi"/>
          <w:b/>
          <w:lang w:val="en-US"/>
        </w:rPr>
      </w:pPr>
    </w:p>
    <w:p w:rsidR="00B35F79" w:rsidRPr="0037252A" w:rsidRDefault="00B35F79" w:rsidP="003600B1">
      <w:pPr>
        <w:spacing w:line="240" w:lineRule="auto"/>
        <w:ind w:left="426" w:hanging="426"/>
        <w:jc w:val="left"/>
        <w:rPr>
          <w:rFonts w:asciiTheme="minorHAnsi" w:hAnsiTheme="minorHAnsi"/>
          <w:lang w:val="en-US"/>
        </w:rPr>
      </w:pPr>
      <w:proofErr w:type="gramStart"/>
      <w:r w:rsidRPr="0037252A">
        <w:rPr>
          <w:rFonts w:asciiTheme="minorHAnsi" w:hAnsiTheme="minorHAnsi"/>
          <w:b/>
          <w:lang w:val="en-US"/>
        </w:rPr>
        <w:t>Part 5.</w:t>
      </w:r>
      <w:proofErr w:type="gramEnd"/>
      <w:r w:rsidRPr="0037252A">
        <w:rPr>
          <w:rFonts w:asciiTheme="minorHAnsi" w:hAnsiTheme="minorHAnsi"/>
          <w:b/>
          <w:lang w:val="en-US"/>
        </w:rPr>
        <w:t xml:space="preserve"> </w:t>
      </w:r>
      <w:r w:rsidRPr="0037252A">
        <w:rPr>
          <w:rFonts w:asciiTheme="minorHAnsi" w:hAnsiTheme="minorHAnsi"/>
          <w:b/>
          <w:i/>
          <w:lang w:val="en-US"/>
        </w:rPr>
        <w:t>In vivo</w:t>
      </w:r>
      <w:r w:rsidRPr="0037252A">
        <w:rPr>
          <w:rFonts w:asciiTheme="minorHAnsi" w:hAnsiTheme="minorHAnsi"/>
          <w:b/>
          <w:lang w:val="en-US"/>
        </w:rPr>
        <w:t xml:space="preserve"> visualization</w:t>
      </w: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5.1 Use the dissection scissors to remove the gill cover from the fish head, and denude the fish gills. Rinse the gills with water.</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5.2 Using a spoon, transfer the fish to a microscope slide, and place it on the stage of the fluorescent microscope.</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cstheme="minorHAnsi"/>
          <w:lang w:val="en-US"/>
        </w:rPr>
        <w:t xml:space="preserve">Note: </w:t>
      </w:r>
      <w:r w:rsidR="00753515" w:rsidRPr="0037252A">
        <w:rPr>
          <w:rFonts w:asciiTheme="minorHAnsi" w:hAnsiTheme="minorHAnsi"/>
          <w:lang w:val="en-US"/>
        </w:rPr>
        <w:t>M</w:t>
      </w:r>
      <w:r w:rsidRPr="0037252A">
        <w:rPr>
          <w:rFonts w:asciiTheme="minorHAnsi" w:hAnsiTheme="minorHAnsi"/>
          <w:lang w:val="en-US"/>
        </w:rPr>
        <w:t>ake sure that the gills of the fish do not dry out</w:t>
      </w:r>
      <w:r w:rsidR="00753515" w:rsidRPr="0037252A">
        <w:rPr>
          <w:rFonts w:asciiTheme="minorHAnsi" w:hAnsiTheme="minorHAnsi"/>
          <w:lang w:val="en-US"/>
        </w:rPr>
        <w:t xml:space="preserve"> during successive procedures</w:t>
      </w:r>
      <w:r w:rsidRPr="0037252A">
        <w:rPr>
          <w:rFonts w:asciiTheme="minorHAnsi" w:hAnsiTheme="minorHAnsi"/>
          <w:lang w:val="en-US"/>
        </w:rPr>
        <w:t xml:space="preserve">. To </w:t>
      </w:r>
      <w:r w:rsidR="00753515" w:rsidRPr="0037252A">
        <w:rPr>
          <w:rFonts w:asciiTheme="minorHAnsi" w:hAnsiTheme="minorHAnsi"/>
          <w:lang w:val="en-US"/>
        </w:rPr>
        <w:t>avoid</w:t>
      </w:r>
      <w:r w:rsidRPr="0037252A">
        <w:rPr>
          <w:rFonts w:asciiTheme="minorHAnsi" w:hAnsiTheme="minorHAnsi"/>
          <w:lang w:val="en-US"/>
        </w:rPr>
        <w:t xml:space="preserve"> this</w:t>
      </w:r>
      <w:bookmarkStart w:id="3" w:name="_GoBack"/>
      <w:r w:rsidRPr="0037252A">
        <w:rPr>
          <w:rFonts w:asciiTheme="minorHAnsi" w:hAnsiTheme="minorHAnsi"/>
          <w:lang w:val="en-US"/>
        </w:rPr>
        <w:t>, periodically moisten them with water using a Pasteur pipette</w:t>
      </w:r>
      <w:ins w:id="4" w:author="Автор" w:date="2018-04-03T14:33:00Z">
        <w:r w:rsidR="00B6626F">
          <w:rPr>
            <w:rFonts w:asciiTheme="minorHAnsi" w:hAnsiTheme="minorHAnsi"/>
          </w:rPr>
          <w:t xml:space="preserve"> (</w:t>
        </w:r>
        <w:r w:rsidR="00B6626F" w:rsidRPr="000370BA">
          <w:rPr>
            <w:rFonts w:asciiTheme="minorHAnsi" w:hAnsiTheme="minorHAnsi"/>
            <w:lang w:val="en-US"/>
          </w:rPr>
          <w:t>approximately every 1-2 min</w:t>
        </w:r>
        <w:r w:rsidR="00B6626F">
          <w:rPr>
            <w:rFonts w:asciiTheme="minorHAnsi" w:hAnsiTheme="minorHAnsi"/>
          </w:rPr>
          <w:t>)</w:t>
        </w:r>
      </w:ins>
      <w:r w:rsidRPr="0037252A">
        <w:rPr>
          <w:rFonts w:asciiTheme="minorHAnsi" w:hAnsiTheme="minorHAnsi"/>
          <w:lang w:val="en-US"/>
        </w:rPr>
        <w:t>.</w:t>
      </w:r>
      <w:bookmarkEnd w:id="3"/>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lastRenderedPageBreak/>
        <w:t>5.3 Darken the room and using low magnification (×10 objective) inspect the gills to find the fluorescent microcapsules.</w:t>
      </w:r>
    </w:p>
    <w:p w:rsidR="00B35F79" w:rsidRPr="00107BA4" w:rsidRDefault="00B35F79" w:rsidP="003600B1">
      <w:pPr>
        <w:spacing w:line="240" w:lineRule="auto"/>
        <w:ind w:left="426" w:hanging="426"/>
        <w:jc w:val="left"/>
        <w:rPr>
          <w:rFonts w:asciiTheme="minorHAnsi" w:hAnsiTheme="minorHAnsi"/>
          <w:lang w:val="en-US"/>
        </w:rPr>
      </w:pPr>
    </w:p>
    <w:p w:rsidR="00DC4A3C" w:rsidRPr="00E52714" w:rsidRDefault="00DC4A3C" w:rsidP="003600B1">
      <w:pPr>
        <w:spacing w:line="240" w:lineRule="auto"/>
        <w:ind w:left="426" w:hanging="426"/>
        <w:jc w:val="left"/>
        <w:rPr>
          <w:rFonts w:asciiTheme="minorHAnsi" w:hAnsiTheme="minorHAnsi"/>
          <w:lang w:val="en-US"/>
        </w:rPr>
      </w:pPr>
      <w:r w:rsidRPr="00E52714">
        <w:rPr>
          <w:rFonts w:asciiTheme="minorHAnsi" w:hAnsiTheme="minorHAnsi" w:cstheme="minorHAnsi"/>
          <w:lang w:val="en-US"/>
        </w:rPr>
        <w:t>Note:</w:t>
      </w:r>
      <w:r w:rsidR="002605E4" w:rsidRPr="00E52714">
        <w:rPr>
          <w:rFonts w:asciiTheme="minorHAnsi" w:hAnsiTheme="minorHAnsi" w:cstheme="minorHAnsi"/>
          <w:lang w:val="en-US"/>
        </w:rPr>
        <w:t xml:space="preserve"> When the procedure is used for introduction of some fluorescent particles into fish </w:t>
      </w:r>
      <w:r w:rsidR="002605E4" w:rsidRPr="00D823D2">
        <w:rPr>
          <w:rFonts w:asciiTheme="minorHAnsi" w:hAnsiTheme="minorHAnsi" w:cstheme="minorHAnsi"/>
          <w:lang w:val="en-US"/>
        </w:rPr>
        <w:t>circulatory system</w:t>
      </w:r>
      <w:r w:rsidR="002605E4" w:rsidRPr="004E46C2">
        <w:rPr>
          <w:rFonts w:asciiTheme="minorHAnsi" w:hAnsiTheme="minorHAnsi" w:cstheme="minorHAnsi"/>
          <w:lang w:val="en-US"/>
        </w:rPr>
        <w:t>,</w:t>
      </w:r>
      <w:r w:rsidRPr="004E46C2">
        <w:rPr>
          <w:rFonts w:asciiTheme="minorHAnsi" w:hAnsiTheme="minorHAnsi" w:cstheme="minorHAnsi"/>
          <w:lang w:val="en-US"/>
        </w:rPr>
        <w:t xml:space="preserve"> </w:t>
      </w:r>
      <w:r w:rsidR="002605E4" w:rsidRPr="004E46C2">
        <w:rPr>
          <w:rFonts w:asciiTheme="minorHAnsi" w:hAnsiTheme="minorHAnsi" w:cstheme="minorHAnsi"/>
          <w:lang w:val="en-US"/>
        </w:rPr>
        <w:t>i</w:t>
      </w:r>
      <w:r w:rsidRPr="004E46C2">
        <w:rPr>
          <w:rFonts w:asciiTheme="minorHAnsi" w:hAnsiTheme="minorHAnsi" w:cstheme="minorHAnsi"/>
          <w:lang w:val="en-US"/>
        </w:rPr>
        <w:t>t</w:t>
      </w:r>
      <w:r w:rsidR="00C12C5B" w:rsidRPr="004E46C2">
        <w:rPr>
          <w:rFonts w:asciiTheme="minorHAnsi" w:hAnsiTheme="minorHAnsi" w:cstheme="minorHAnsi"/>
          <w:lang w:val="en-US"/>
        </w:rPr>
        <w:t xml:space="preserve"> is</w:t>
      </w:r>
      <w:r w:rsidRPr="004E46C2">
        <w:rPr>
          <w:rFonts w:asciiTheme="minorHAnsi" w:hAnsiTheme="minorHAnsi" w:cstheme="minorHAnsi"/>
          <w:lang w:val="en-US"/>
        </w:rPr>
        <w:t xml:space="preserve"> recommended</w:t>
      </w:r>
      <w:r w:rsidRPr="00D823D2">
        <w:rPr>
          <w:rFonts w:asciiTheme="minorHAnsi" w:hAnsiTheme="minorHAnsi" w:cstheme="minorHAnsi"/>
          <w:lang w:val="en-US"/>
        </w:rPr>
        <w:t xml:space="preserve"> to inspect gills of several individuals </w:t>
      </w:r>
      <w:r w:rsidRPr="00544466">
        <w:rPr>
          <w:rFonts w:asciiTheme="minorHAnsi" w:hAnsiTheme="minorHAnsi" w:cstheme="minorHAnsi"/>
          <w:lang w:val="en-US"/>
        </w:rPr>
        <w:t xml:space="preserve">for unexpected </w:t>
      </w:r>
      <w:r w:rsidR="002605E4" w:rsidRPr="00B62ED2">
        <w:rPr>
          <w:rFonts w:asciiTheme="minorHAnsi" w:hAnsiTheme="minorHAnsi" w:cstheme="minorHAnsi"/>
          <w:lang w:val="en-US"/>
        </w:rPr>
        <w:t xml:space="preserve">fluorescent particles </w:t>
      </w:r>
      <w:r w:rsidR="002605E4" w:rsidRPr="00BF0AB6">
        <w:rPr>
          <w:rFonts w:asciiTheme="minorHAnsi" w:hAnsiTheme="minorHAnsi" w:cstheme="minorHAnsi"/>
          <w:lang w:val="en-US"/>
        </w:rPr>
        <w:t xml:space="preserve">before injections. </w:t>
      </w:r>
      <w:r w:rsidR="002605E4" w:rsidRPr="00235675">
        <w:rPr>
          <w:rFonts w:asciiTheme="minorHAnsi" w:hAnsiTheme="minorHAnsi" w:cstheme="minorHAnsi"/>
          <w:lang w:val="en-US"/>
        </w:rPr>
        <w:t>G</w:t>
      </w:r>
      <w:r w:rsidR="002605E4" w:rsidRPr="001717BF">
        <w:rPr>
          <w:rFonts w:asciiTheme="minorHAnsi" w:hAnsiTheme="minorHAnsi" w:cstheme="minorHAnsi"/>
          <w:lang w:val="en-US"/>
        </w:rPr>
        <w:t xml:space="preserve">ills </w:t>
      </w:r>
      <w:r w:rsidR="002605E4" w:rsidRPr="001C6A2E">
        <w:rPr>
          <w:rFonts w:asciiTheme="minorHAnsi" w:hAnsiTheme="minorHAnsi" w:cstheme="minorHAnsi"/>
          <w:lang w:val="en-US"/>
        </w:rPr>
        <w:t>of wild-type z</w:t>
      </w:r>
      <w:r w:rsidR="002605E4" w:rsidRPr="00FB08C7">
        <w:rPr>
          <w:rFonts w:asciiTheme="minorHAnsi" w:hAnsiTheme="minorHAnsi" w:cstheme="minorHAnsi"/>
          <w:lang w:val="en-US"/>
        </w:rPr>
        <w:t xml:space="preserve">ebrafish do not have </w:t>
      </w:r>
      <w:proofErr w:type="spellStart"/>
      <w:r w:rsidR="002605E4" w:rsidRPr="00D823D2">
        <w:rPr>
          <w:rFonts w:asciiTheme="minorHAnsi" w:hAnsiTheme="minorHAnsi" w:cstheme="minorHAnsi"/>
          <w:lang w:val="en-US"/>
        </w:rPr>
        <w:t>autofluorescence</w:t>
      </w:r>
      <w:proofErr w:type="spellEnd"/>
      <w:r w:rsidR="002605E4" w:rsidRPr="00D823D2">
        <w:rPr>
          <w:rFonts w:asciiTheme="minorHAnsi" w:hAnsiTheme="minorHAnsi" w:cstheme="minorHAnsi"/>
          <w:lang w:val="en-US"/>
        </w:rPr>
        <w:t xml:space="preserve">, but </w:t>
      </w:r>
      <w:r w:rsidR="00F75CEF" w:rsidRPr="00D823D2">
        <w:rPr>
          <w:rFonts w:asciiTheme="minorHAnsi" w:hAnsiTheme="minorHAnsi" w:cstheme="minorHAnsi"/>
          <w:lang w:val="en-US"/>
        </w:rPr>
        <w:t>in some cases sporadic fluorescent particles (</w:t>
      </w:r>
      <w:r w:rsidR="00BD111F" w:rsidRPr="00D823D2">
        <w:rPr>
          <w:rFonts w:asciiTheme="minorHAnsi" w:hAnsiTheme="minorHAnsi" w:cstheme="minorHAnsi"/>
          <w:lang w:val="en-US"/>
        </w:rPr>
        <w:t xml:space="preserve">like food </w:t>
      </w:r>
      <w:r w:rsidR="00BD111F" w:rsidRPr="00C12C5B">
        <w:rPr>
          <w:rFonts w:asciiTheme="minorHAnsi" w:hAnsiTheme="minorHAnsi" w:cstheme="minorHAnsi"/>
          <w:lang w:val="en-US"/>
        </w:rPr>
        <w:t xml:space="preserve">pieces or unicellular </w:t>
      </w:r>
      <w:proofErr w:type="spellStart"/>
      <w:r w:rsidR="00BD111F" w:rsidRPr="00C12C5B">
        <w:rPr>
          <w:rFonts w:asciiTheme="minorHAnsi" w:hAnsiTheme="minorHAnsi" w:cstheme="minorHAnsi"/>
          <w:lang w:val="en-US"/>
        </w:rPr>
        <w:t>symbionts</w:t>
      </w:r>
      <w:proofErr w:type="spellEnd"/>
      <w:r w:rsidR="00F75CEF" w:rsidRPr="00C12C5B">
        <w:rPr>
          <w:rFonts w:asciiTheme="minorHAnsi" w:hAnsiTheme="minorHAnsi" w:cstheme="minorHAnsi"/>
          <w:lang w:val="en-US"/>
        </w:rPr>
        <w:t>)</w:t>
      </w:r>
      <w:r w:rsidR="00BD111F" w:rsidRPr="00C12C5B">
        <w:rPr>
          <w:rFonts w:asciiTheme="minorHAnsi" w:hAnsiTheme="minorHAnsi" w:cstheme="minorHAnsi"/>
          <w:lang w:val="en-US"/>
        </w:rPr>
        <w:t xml:space="preserve"> may be present on gills. If necessary, such particles can be recognized b</w:t>
      </w:r>
      <w:r w:rsidR="00C12C5B" w:rsidRPr="00C12C5B">
        <w:rPr>
          <w:rFonts w:asciiTheme="minorHAnsi" w:hAnsiTheme="minorHAnsi" w:cstheme="minorHAnsi"/>
          <w:lang w:val="en-US"/>
        </w:rPr>
        <w:t>ased on their</w:t>
      </w:r>
      <w:r w:rsidR="00D823D2" w:rsidRPr="00C12C5B">
        <w:rPr>
          <w:rFonts w:asciiTheme="minorHAnsi" w:hAnsiTheme="minorHAnsi" w:cstheme="minorHAnsi"/>
          <w:lang w:val="en-US"/>
        </w:rPr>
        <w:t xml:space="preserve"> </w:t>
      </w:r>
      <w:r w:rsidR="00BD111F" w:rsidRPr="00C12C5B">
        <w:rPr>
          <w:rFonts w:asciiTheme="minorHAnsi" w:hAnsiTheme="minorHAnsi" w:cstheme="minorHAnsi"/>
          <w:lang w:val="en-US"/>
        </w:rPr>
        <w:t xml:space="preserve">specific </w:t>
      </w:r>
      <w:r w:rsidR="00C12C5B" w:rsidRPr="00C12C5B">
        <w:rPr>
          <w:rFonts w:asciiTheme="minorHAnsi" w:hAnsiTheme="minorHAnsi" w:cstheme="minorHAnsi"/>
          <w:lang w:val="en-US"/>
        </w:rPr>
        <w:t>shape</w:t>
      </w:r>
      <w:r w:rsidR="00BD111F" w:rsidRPr="00C12C5B">
        <w:rPr>
          <w:rFonts w:asciiTheme="minorHAnsi" w:hAnsiTheme="minorHAnsi" w:cstheme="minorHAnsi"/>
          <w:lang w:val="en-US"/>
        </w:rPr>
        <w:t xml:space="preserve"> (for example</w:t>
      </w:r>
      <w:r w:rsidR="00C12C5B" w:rsidRPr="00C12C5B">
        <w:rPr>
          <w:rFonts w:asciiTheme="minorHAnsi" w:hAnsiTheme="minorHAnsi" w:cstheme="minorHAnsi"/>
          <w:lang w:val="en-US"/>
        </w:rPr>
        <w:t>,</w:t>
      </w:r>
      <w:r w:rsidR="00BD111F" w:rsidRPr="00C12C5B">
        <w:rPr>
          <w:rFonts w:asciiTheme="minorHAnsi" w:hAnsiTheme="minorHAnsi" w:cstheme="minorHAnsi"/>
          <w:lang w:val="en-US"/>
        </w:rPr>
        <w:t xml:space="preserve"> food pieces have </w:t>
      </w:r>
      <w:r w:rsidR="00C12C5B" w:rsidRPr="00C12C5B">
        <w:rPr>
          <w:rFonts w:asciiTheme="minorHAnsi" w:hAnsiTheme="minorHAnsi" w:cstheme="minorHAnsi"/>
          <w:lang w:val="en-US"/>
        </w:rPr>
        <w:t>ir</w:t>
      </w:r>
      <w:r w:rsidR="00BD111F" w:rsidRPr="00C12C5B">
        <w:rPr>
          <w:rFonts w:asciiTheme="minorHAnsi" w:hAnsiTheme="minorHAnsi" w:cstheme="minorHAnsi"/>
          <w:lang w:val="en-US"/>
        </w:rPr>
        <w:t xml:space="preserve">regular </w:t>
      </w:r>
      <w:r w:rsidR="00C12C5B" w:rsidRPr="00C12C5B">
        <w:rPr>
          <w:rFonts w:asciiTheme="minorHAnsi" w:hAnsiTheme="minorHAnsi" w:cstheme="minorHAnsi"/>
          <w:lang w:val="en-US"/>
        </w:rPr>
        <w:t xml:space="preserve">shape, </w:t>
      </w:r>
      <w:r w:rsidR="00BD111F" w:rsidRPr="00C12C5B">
        <w:rPr>
          <w:rFonts w:asciiTheme="minorHAnsi" w:hAnsiTheme="minorHAnsi" w:cstheme="minorHAnsi"/>
          <w:lang w:val="en-US"/>
        </w:rPr>
        <w:t>unlike spheric</w:t>
      </w:r>
      <w:r w:rsidR="00282C00" w:rsidRPr="00C12C5B">
        <w:rPr>
          <w:rFonts w:asciiTheme="minorHAnsi" w:hAnsiTheme="minorHAnsi" w:cstheme="minorHAnsi"/>
          <w:lang w:val="en-US"/>
        </w:rPr>
        <w:t>al</w:t>
      </w:r>
      <w:r w:rsidR="00BD111F" w:rsidRPr="00C12C5B">
        <w:rPr>
          <w:rFonts w:asciiTheme="minorHAnsi" w:hAnsiTheme="minorHAnsi" w:cstheme="minorHAnsi"/>
          <w:lang w:val="en-US"/>
        </w:rPr>
        <w:t xml:space="preserve"> microcapsules) or fluore</w:t>
      </w:r>
      <w:r w:rsidR="00E52714" w:rsidRPr="00C12C5B">
        <w:rPr>
          <w:rFonts w:asciiTheme="minorHAnsi" w:hAnsiTheme="minorHAnsi" w:cstheme="minorHAnsi"/>
          <w:lang w:val="en-US"/>
        </w:rPr>
        <w:t>s</w:t>
      </w:r>
      <w:r w:rsidR="00BD111F" w:rsidRPr="00C12C5B">
        <w:rPr>
          <w:rFonts w:asciiTheme="minorHAnsi" w:hAnsiTheme="minorHAnsi" w:cstheme="minorHAnsi"/>
          <w:lang w:val="en-US"/>
        </w:rPr>
        <w:t>cence</w:t>
      </w:r>
      <w:r w:rsidR="00BD111F" w:rsidRPr="00D823D2">
        <w:rPr>
          <w:rFonts w:asciiTheme="minorHAnsi" w:hAnsiTheme="minorHAnsi" w:cstheme="minorHAnsi"/>
          <w:lang w:val="en-US"/>
        </w:rPr>
        <w:t xml:space="preserve"> spectrum (i.e. color).</w:t>
      </w:r>
    </w:p>
    <w:p w:rsidR="00DC4A3C" w:rsidRPr="00DC4A3C" w:rsidRDefault="00DC4A3C"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5.3.1 Switch the lens to a higher magnitude (×40 objective), and position a microcapsule or a group of microcapsules in the center of the field of view.</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5.3.2 Turn the lever to the port with a connected spectrometer. Record the spectral signal.</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5.3.3 Turn the lever back to the eyepiece.</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5.3.4 Repeat the measurements for different microcapsules several times.</w:t>
      </w:r>
    </w:p>
    <w:p w:rsidR="00B35F79" w:rsidRPr="0037252A" w:rsidRDefault="00B35F79" w:rsidP="003600B1">
      <w:pPr>
        <w:spacing w:line="240" w:lineRule="auto"/>
        <w:ind w:left="426" w:hanging="426"/>
        <w:jc w:val="left"/>
        <w:rPr>
          <w:rFonts w:asciiTheme="minorHAnsi" w:hAnsi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lang w:val="en-US"/>
        </w:rPr>
        <w:t>5.4 Transfer the fish to the aquarium with proper aeration for recovery.</w:t>
      </w:r>
    </w:p>
    <w:p w:rsidR="00B35F79" w:rsidRPr="0037252A" w:rsidRDefault="00B35F79" w:rsidP="003600B1">
      <w:pPr>
        <w:spacing w:line="240" w:lineRule="auto"/>
        <w:ind w:left="426" w:hanging="426"/>
        <w:jc w:val="left"/>
        <w:rPr>
          <w:rFonts w:asciiTheme="minorHAnsi" w:hAnsiTheme="minorHAnsi" w:cstheme="minorHAnsi"/>
          <w:lang w:val="en-US"/>
        </w:rPr>
      </w:pPr>
    </w:p>
    <w:p w:rsidR="00B35F79" w:rsidRPr="0037252A" w:rsidRDefault="00B35F79" w:rsidP="003600B1">
      <w:pPr>
        <w:spacing w:line="240" w:lineRule="auto"/>
        <w:ind w:left="426" w:hanging="426"/>
        <w:jc w:val="left"/>
        <w:rPr>
          <w:rFonts w:asciiTheme="minorHAnsi" w:hAnsiTheme="minorHAnsi"/>
          <w:lang w:val="en-US"/>
        </w:rPr>
      </w:pPr>
      <w:r w:rsidRPr="0037252A">
        <w:rPr>
          <w:rFonts w:asciiTheme="minorHAnsi" w:hAnsiTheme="minorHAnsi" w:cstheme="minorHAnsi"/>
          <w:lang w:val="en-US"/>
        </w:rPr>
        <w:t xml:space="preserve">Note: </w:t>
      </w:r>
      <w:r w:rsidRPr="0037252A">
        <w:rPr>
          <w:rFonts w:asciiTheme="minorHAnsi" w:hAnsiTheme="minorHAnsi"/>
          <w:lang w:val="en-US"/>
        </w:rPr>
        <w:t>With minimal practice, it is possible to perform the injection and signal recording at an approximate rate of 2-3 min per fish. The measurement can be repeated for one individual several times with the use of repeated low, harmless doses of anesthesia or another method of fixation. For long-term observation, use a system with continuous anesthesia</w:t>
      </w:r>
      <w:r w:rsidRPr="0037252A">
        <w:rPr>
          <w:rFonts w:asciiTheme="minorHAnsi" w:hAnsiTheme="minorHAnsi"/>
          <w:vertAlign w:val="superscript"/>
          <w:lang w:val="en-US"/>
        </w:rPr>
        <w:t>1</w:t>
      </w:r>
      <w:r w:rsidR="007F45D7" w:rsidRPr="0037252A">
        <w:rPr>
          <w:rFonts w:asciiTheme="minorHAnsi" w:hAnsiTheme="minorHAnsi"/>
          <w:vertAlign w:val="superscript"/>
          <w:lang w:val="en-US"/>
        </w:rPr>
        <w:t>2</w:t>
      </w:r>
      <w:r w:rsidRPr="0037252A">
        <w:rPr>
          <w:rFonts w:asciiTheme="minorHAnsi" w:hAnsiTheme="minorHAnsi"/>
          <w:lang w:val="en-US"/>
        </w:rPr>
        <w:t>.</w:t>
      </w:r>
    </w:p>
    <w:p w:rsidR="00B35F79" w:rsidRPr="0037252A" w:rsidRDefault="00B35F79" w:rsidP="00B35F79">
      <w:pPr>
        <w:spacing w:line="240" w:lineRule="auto"/>
        <w:ind w:firstLine="567"/>
        <w:rPr>
          <w:rFonts w:asciiTheme="minorHAnsi" w:hAnsiTheme="minorHAnsi"/>
          <w:lang w:val="en-US"/>
        </w:rPr>
      </w:pPr>
    </w:p>
    <w:p w:rsidR="00565ED4" w:rsidRPr="0037252A" w:rsidRDefault="00565ED4" w:rsidP="00B35F79">
      <w:pPr>
        <w:spacing w:line="240" w:lineRule="auto"/>
        <w:ind w:firstLine="567"/>
        <w:rPr>
          <w:rFonts w:asciiTheme="minorHAnsi" w:hAnsiTheme="minorHAnsi"/>
          <w:lang w:val="en-US"/>
        </w:rPr>
      </w:pPr>
    </w:p>
    <w:p w:rsidR="00565ED4" w:rsidRPr="0037252A" w:rsidRDefault="00565ED4" w:rsidP="00B35F79">
      <w:pPr>
        <w:spacing w:line="240" w:lineRule="auto"/>
        <w:ind w:firstLine="567"/>
        <w:rPr>
          <w:rFonts w:asciiTheme="minorHAnsi" w:hAnsiTheme="minorHAnsi"/>
          <w:lang w:val="en-US"/>
        </w:rPr>
      </w:pPr>
    </w:p>
    <w:p w:rsidR="00565ED4" w:rsidRPr="0037252A" w:rsidRDefault="00565ED4" w:rsidP="00B35F79">
      <w:pPr>
        <w:spacing w:line="240" w:lineRule="auto"/>
        <w:ind w:firstLine="567"/>
        <w:rPr>
          <w:rFonts w:asciiTheme="minorHAnsi" w:hAnsiTheme="minorHAnsi"/>
          <w:lang w:val="en-US"/>
        </w:rPr>
      </w:pPr>
    </w:p>
    <w:p w:rsidR="00B247C5" w:rsidRPr="0037252A" w:rsidRDefault="00B4727A" w:rsidP="002177FF">
      <w:pPr>
        <w:pStyle w:val="a3"/>
        <w:framePr w:wrap="auto" w:vAnchor="margin" w:yAlign="inline"/>
        <w:spacing w:line="240" w:lineRule="auto"/>
        <w:ind w:left="0" w:firstLine="567"/>
        <w:rPr>
          <w:rFonts w:asciiTheme="minorHAnsi" w:hAnsiTheme="minorHAnsi"/>
          <w:b/>
          <w:szCs w:val="24"/>
          <w:lang w:val="en-US"/>
        </w:rPr>
      </w:pPr>
      <w:r w:rsidRPr="0037252A">
        <w:rPr>
          <w:rFonts w:asciiTheme="minorHAnsi" w:hAnsiTheme="minorHAnsi"/>
          <w:b/>
          <w:szCs w:val="24"/>
          <w:lang w:val="en-US"/>
        </w:rPr>
        <w:t>Representative results</w:t>
      </w:r>
    </w:p>
    <w:p w:rsidR="004B32AB" w:rsidRPr="0037252A" w:rsidRDefault="009C7AB3" w:rsidP="002177FF">
      <w:pPr>
        <w:spacing w:line="240" w:lineRule="auto"/>
        <w:ind w:firstLine="567"/>
        <w:rPr>
          <w:rFonts w:asciiTheme="minorHAnsi" w:hAnsiTheme="minorHAnsi"/>
          <w:lang w:val="en-US"/>
        </w:rPr>
      </w:pPr>
      <w:r w:rsidRPr="0037252A">
        <w:rPr>
          <w:rFonts w:asciiTheme="minorHAnsi" w:hAnsiTheme="minorHAnsi"/>
          <w:lang w:val="en-US"/>
        </w:rPr>
        <w:t>The o</w:t>
      </w:r>
      <w:r w:rsidR="00B4727A" w:rsidRPr="0037252A">
        <w:rPr>
          <w:rFonts w:asciiTheme="minorHAnsi" w:hAnsiTheme="minorHAnsi"/>
          <w:lang w:val="en-US"/>
        </w:rPr>
        <w:t xml:space="preserve">btained results refer to one of the three main categories of the presented protocol: </w:t>
      </w:r>
      <w:r w:rsidRPr="0037252A">
        <w:rPr>
          <w:rFonts w:asciiTheme="minorHAnsi" w:hAnsiTheme="minorHAnsi"/>
          <w:lang w:val="en-US"/>
        </w:rPr>
        <w:t xml:space="preserve">the </w:t>
      </w:r>
      <w:r w:rsidR="00C16FB7" w:rsidRPr="0037252A">
        <w:rPr>
          <w:rFonts w:asciiTheme="minorHAnsi" w:hAnsiTheme="minorHAnsi"/>
          <w:lang w:val="en-US"/>
        </w:rPr>
        <w:t xml:space="preserve">formation of fluorescent microparticles by </w:t>
      </w:r>
      <w:r w:rsidR="00B4727A" w:rsidRPr="0037252A">
        <w:rPr>
          <w:rFonts w:asciiTheme="minorHAnsi" w:hAnsiTheme="minorHAnsi"/>
          <w:lang w:val="en-US"/>
        </w:rPr>
        <w:t xml:space="preserve">encapsulation of a fluorescent dye (Fig. 1), </w:t>
      </w:r>
      <w:r w:rsidRPr="0037252A">
        <w:rPr>
          <w:rFonts w:asciiTheme="minorHAnsi" w:hAnsiTheme="minorHAnsi"/>
          <w:lang w:val="en-US"/>
        </w:rPr>
        <w:t xml:space="preserve">the </w:t>
      </w:r>
      <w:r w:rsidR="00B4727A" w:rsidRPr="0037252A">
        <w:rPr>
          <w:rFonts w:asciiTheme="minorHAnsi" w:hAnsiTheme="minorHAnsi"/>
          <w:lang w:val="en-US"/>
        </w:rPr>
        <w:t xml:space="preserve">kidney injection of microcapsules with further visualization in gill capillaries (Fig. </w:t>
      </w:r>
      <w:r w:rsidR="006F5ED1" w:rsidRPr="0037252A">
        <w:rPr>
          <w:rFonts w:asciiTheme="minorHAnsi" w:hAnsiTheme="minorHAnsi"/>
          <w:lang w:val="en-US"/>
        </w:rPr>
        <w:t>2</w:t>
      </w:r>
      <w:r w:rsidR="009666AB" w:rsidRPr="0037252A">
        <w:rPr>
          <w:rFonts w:asciiTheme="minorHAnsi" w:hAnsiTheme="minorHAnsi"/>
          <w:lang w:val="en-US"/>
        </w:rPr>
        <w:t xml:space="preserve">, </w:t>
      </w:r>
      <w:r w:rsidR="006F5ED1" w:rsidRPr="0037252A">
        <w:rPr>
          <w:rFonts w:asciiTheme="minorHAnsi" w:hAnsiTheme="minorHAnsi"/>
          <w:lang w:val="en-US"/>
        </w:rPr>
        <w:t>3</w:t>
      </w:r>
      <w:r w:rsidR="00B4727A" w:rsidRPr="0037252A">
        <w:rPr>
          <w:rFonts w:asciiTheme="minorHAnsi" w:hAnsiTheme="minorHAnsi"/>
          <w:lang w:val="en-US"/>
        </w:rPr>
        <w:t xml:space="preserve">) and, finally, </w:t>
      </w:r>
      <w:r w:rsidRPr="0037252A">
        <w:rPr>
          <w:rFonts w:asciiTheme="minorHAnsi" w:hAnsiTheme="minorHAnsi"/>
          <w:lang w:val="en-US"/>
        </w:rPr>
        <w:t xml:space="preserve">the </w:t>
      </w:r>
      <w:r w:rsidR="00B4727A" w:rsidRPr="0037252A">
        <w:rPr>
          <w:rFonts w:asciiTheme="minorHAnsi" w:hAnsiTheme="minorHAnsi"/>
          <w:i/>
          <w:lang w:val="en-US"/>
        </w:rPr>
        <w:t>in vivo</w:t>
      </w:r>
      <w:r w:rsidR="00B4727A" w:rsidRPr="0037252A">
        <w:rPr>
          <w:rFonts w:asciiTheme="minorHAnsi" w:hAnsiTheme="minorHAnsi"/>
          <w:lang w:val="en-US"/>
        </w:rPr>
        <w:t xml:space="preserve"> spectral recording of </w:t>
      </w:r>
      <w:r w:rsidR="006F5ED1" w:rsidRPr="0037252A">
        <w:rPr>
          <w:rFonts w:asciiTheme="minorHAnsi" w:hAnsiTheme="minorHAnsi"/>
          <w:lang w:val="en-US"/>
        </w:rPr>
        <w:t>SNARF-1</w:t>
      </w:r>
      <w:r w:rsidR="00B4727A" w:rsidRPr="0037252A">
        <w:rPr>
          <w:rFonts w:asciiTheme="minorHAnsi" w:hAnsiTheme="minorHAnsi"/>
          <w:lang w:val="en-US"/>
        </w:rPr>
        <w:t xml:space="preserve"> fluorescen</w:t>
      </w:r>
      <w:r w:rsidR="006F5ED1" w:rsidRPr="0037252A">
        <w:rPr>
          <w:rFonts w:asciiTheme="minorHAnsi" w:hAnsiTheme="minorHAnsi"/>
          <w:lang w:val="en-US"/>
        </w:rPr>
        <w:t xml:space="preserve">ce </w:t>
      </w:r>
      <w:r w:rsidR="002871CA" w:rsidRPr="0037252A">
        <w:rPr>
          <w:rFonts w:asciiTheme="minorHAnsi" w:hAnsiTheme="minorHAnsi"/>
          <w:lang w:val="en-US"/>
        </w:rPr>
        <w:t xml:space="preserve">to monitor </w:t>
      </w:r>
      <w:r w:rsidR="006F5ED1" w:rsidRPr="0037252A">
        <w:rPr>
          <w:rFonts w:asciiTheme="minorHAnsi" w:hAnsiTheme="minorHAnsi"/>
          <w:lang w:val="en-US"/>
        </w:rPr>
        <w:t>blood pH</w:t>
      </w:r>
      <w:r w:rsidR="002871CA" w:rsidRPr="0037252A">
        <w:rPr>
          <w:rFonts w:asciiTheme="minorHAnsi" w:hAnsiTheme="minorHAnsi"/>
          <w:lang w:val="en-US"/>
        </w:rPr>
        <w:t xml:space="preserve"> levels</w:t>
      </w:r>
      <w:r w:rsidR="006F5ED1" w:rsidRPr="0037252A">
        <w:rPr>
          <w:rFonts w:asciiTheme="minorHAnsi" w:hAnsiTheme="minorHAnsi"/>
          <w:lang w:val="en-US"/>
        </w:rPr>
        <w:t xml:space="preserve"> </w:t>
      </w:r>
      <w:r w:rsidR="00B4727A" w:rsidRPr="0037252A">
        <w:rPr>
          <w:rFonts w:asciiTheme="minorHAnsi" w:hAnsiTheme="minorHAnsi"/>
          <w:lang w:val="en-US"/>
        </w:rPr>
        <w:t xml:space="preserve">(Fig. </w:t>
      </w:r>
      <w:r w:rsidR="009666AB" w:rsidRPr="0037252A">
        <w:rPr>
          <w:rFonts w:asciiTheme="minorHAnsi" w:hAnsiTheme="minorHAnsi"/>
          <w:lang w:val="en-US"/>
        </w:rPr>
        <w:t>4</w:t>
      </w:r>
      <w:r w:rsidR="00B4727A" w:rsidRPr="0037252A">
        <w:rPr>
          <w:rFonts w:asciiTheme="minorHAnsi" w:hAnsiTheme="minorHAnsi"/>
          <w:lang w:val="en-US"/>
        </w:rPr>
        <w:t>).</w:t>
      </w:r>
    </w:p>
    <w:p w:rsidR="00917477" w:rsidRPr="00917477" w:rsidRDefault="00917477" w:rsidP="00917477">
      <w:pPr>
        <w:spacing w:line="240" w:lineRule="auto"/>
        <w:ind w:firstLine="567"/>
        <w:rPr>
          <w:rFonts w:asciiTheme="minorHAnsi" w:hAnsiTheme="minorHAnsi" w:cstheme="minorHAnsi"/>
          <w:lang w:val="en-US"/>
        </w:rPr>
      </w:pPr>
      <w:r>
        <w:rPr>
          <w:rFonts w:asciiTheme="minorHAnsi" w:hAnsiTheme="minorHAnsi" w:cstheme="minorHAnsi"/>
          <w:lang w:val="en-US"/>
        </w:rPr>
        <w:t>The l</w:t>
      </w:r>
      <w:r w:rsidRPr="00217E4D">
        <w:rPr>
          <w:rFonts w:asciiTheme="minorHAnsi" w:hAnsiTheme="minorHAnsi" w:cstheme="minorHAnsi"/>
          <w:lang w:val="en-US"/>
        </w:rPr>
        <w:t>ayer-by-layer</w:t>
      </w:r>
      <w:r w:rsidRPr="00E82B92">
        <w:rPr>
          <w:rFonts w:asciiTheme="minorHAnsi" w:hAnsiTheme="minorHAnsi" w:cstheme="minorHAnsi"/>
          <w:lang w:val="en-US"/>
        </w:rPr>
        <w:t xml:space="preserve"> </w:t>
      </w:r>
      <w:r>
        <w:rPr>
          <w:rFonts w:asciiTheme="minorHAnsi" w:hAnsiTheme="minorHAnsi" w:cstheme="minorHAnsi"/>
          <w:lang w:val="en-US"/>
        </w:rPr>
        <w:t xml:space="preserve">approach using </w:t>
      </w:r>
      <w:r w:rsidRPr="00E82B92">
        <w:rPr>
          <w:rFonts w:asciiTheme="minorHAnsi" w:hAnsiTheme="minorHAnsi" w:cstheme="minorHAnsi"/>
          <w:lang w:val="en-US"/>
        </w:rPr>
        <w:t>coating of the template CaCO</w:t>
      </w:r>
      <w:r w:rsidRPr="00E82B92">
        <w:rPr>
          <w:rFonts w:asciiTheme="minorHAnsi" w:hAnsiTheme="minorHAnsi" w:cstheme="minorHAnsi"/>
          <w:vertAlign w:val="subscript"/>
          <w:lang w:val="en-US"/>
        </w:rPr>
        <w:t>3</w:t>
      </w:r>
      <w:r w:rsidRPr="00E82B92">
        <w:rPr>
          <w:rFonts w:asciiTheme="minorHAnsi" w:hAnsiTheme="minorHAnsi" w:cstheme="minorHAnsi"/>
          <w:lang w:val="en-US"/>
        </w:rPr>
        <w:t xml:space="preserve"> cores enclosing the dye by multiple layers of oppositely charged polymers (PAH and PSS) and an outermost layer of a biocompatible polymer (PLL-g-PEG)</w:t>
      </w:r>
      <w:r>
        <w:rPr>
          <w:rFonts w:asciiTheme="minorHAnsi" w:hAnsiTheme="minorHAnsi" w:cstheme="minorHAnsi"/>
          <w:lang w:val="en-US"/>
        </w:rPr>
        <w:t xml:space="preserve"> is a simple and </w:t>
      </w:r>
      <w:r w:rsidRPr="00235675">
        <w:rPr>
          <w:rFonts w:asciiTheme="minorHAnsi" w:hAnsiTheme="minorHAnsi" w:cstheme="minorHAnsi"/>
          <w:lang w:val="en-US"/>
        </w:rPr>
        <w:t>cost</w:t>
      </w:r>
      <w:r>
        <w:rPr>
          <w:rFonts w:asciiTheme="minorHAnsi" w:hAnsiTheme="minorHAnsi" w:cstheme="minorHAnsi"/>
          <w:lang w:val="en-US"/>
        </w:rPr>
        <w:t xml:space="preserve">-effective method </w:t>
      </w:r>
      <w:r w:rsidRPr="00FB08C7">
        <w:rPr>
          <w:rFonts w:asciiTheme="minorHAnsi" w:hAnsiTheme="minorHAnsi" w:cstheme="minorHAnsi"/>
          <w:lang w:val="en-US"/>
        </w:rPr>
        <w:t>allow</w:t>
      </w:r>
      <w:r w:rsidR="00FB08C7" w:rsidRPr="009B3407">
        <w:rPr>
          <w:rFonts w:asciiTheme="minorHAnsi" w:hAnsiTheme="minorHAnsi" w:cstheme="minorHAnsi"/>
          <w:lang w:val="en-US"/>
        </w:rPr>
        <w:t>ing</w:t>
      </w:r>
      <w:r>
        <w:rPr>
          <w:rFonts w:asciiTheme="minorHAnsi" w:hAnsiTheme="minorHAnsi" w:cstheme="minorHAnsi"/>
          <w:lang w:val="en-US"/>
        </w:rPr>
        <w:t xml:space="preserve"> to encapsulate different </w:t>
      </w:r>
      <w:r w:rsidRPr="004822A1">
        <w:rPr>
          <w:rFonts w:asciiTheme="minorHAnsi" w:hAnsiTheme="minorHAnsi" w:cstheme="minorHAnsi"/>
          <w:lang w:val="en-US"/>
        </w:rPr>
        <w:t xml:space="preserve">fluorescent probes </w:t>
      </w:r>
      <w:r w:rsidR="009B3407" w:rsidRPr="004822A1">
        <w:rPr>
          <w:rFonts w:asciiTheme="minorHAnsi" w:hAnsiTheme="minorHAnsi" w:cstheme="minorHAnsi"/>
          <w:lang w:val="en-US"/>
        </w:rPr>
        <w:t xml:space="preserve">such </w:t>
      </w:r>
      <w:r w:rsidRPr="004822A1">
        <w:rPr>
          <w:rFonts w:asciiTheme="minorHAnsi" w:hAnsiTheme="minorHAnsi" w:cstheme="minorHAnsi"/>
          <w:lang w:val="en-US"/>
        </w:rPr>
        <w:t>as SNARF-1-dextran, FITC-BSA or other</w:t>
      </w:r>
      <w:r w:rsidR="00557BB2" w:rsidRPr="00457854">
        <w:rPr>
          <w:rFonts w:asciiTheme="minorHAnsi" w:hAnsiTheme="minorHAnsi" w:cstheme="minorHAnsi"/>
          <w:lang w:val="en-US"/>
        </w:rPr>
        <w:t>s</w:t>
      </w:r>
      <w:r w:rsidRPr="004822A1">
        <w:rPr>
          <w:rFonts w:asciiTheme="minorHAnsi" w:hAnsiTheme="minorHAnsi" w:cstheme="minorHAnsi"/>
          <w:lang w:val="en-US"/>
        </w:rPr>
        <w:t xml:space="preserve"> (Fig. 1A). </w:t>
      </w:r>
      <w:r w:rsidRPr="00EF27B0">
        <w:rPr>
          <w:rFonts w:asciiTheme="minorHAnsi" w:hAnsiTheme="minorHAnsi" w:cstheme="minorHAnsi"/>
          <w:lang w:val="en-US"/>
        </w:rPr>
        <w:t>As a result, hollow microcapsules</w:t>
      </w:r>
      <w:r w:rsidRPr="00557BB2">
        <w:rPr>
          <w:rFonts w:asciiTheme="minorHAnsi" w:hAnsiTheme="minorHAnsi" w:cstheme="minorHAnsi"/>
          <w:lang w:val="en-US"/>
        </w:rPr>
        <w:t xml:space="preserve"> of micrometric size </w:t>
      </w:r>
      <w:r w:rsidR="004822A1" w:rsidRPr="004822A1">
        <w:rPr>
          <w:rFonts w:asciiTheme="minorHAnsi" w:hAnsiTheme="minorHAnsi" w:cstheme="minorHAnsi"/>
          <w:lang w:val="en-US"/>
        </w:rPr>
        <w:t>with</w:t>
      </w:r>
      <w:r w:rsidRPr="004822A1">
        <w:rPr>
          <w:rFonts w:asciiTheme="minorHAnsi" w:hAnsiTheme="minorHAnsi" w:cstheme="minorHAnsi"/>
          <w:lang w:val="en-US"/>
        </w:rPr>
        <w:t xml:space="preserve"> stable semi-permeable elastic shells</w:t>
      </w:r>
      <w:r w:rsidR="004822A1" w:rsidRPr="004822A1">
        <w:rPr>
          <w:rFonts w:asciiTheme="minorHAnsi" w:hAnsiTheme="minorHAnsi" w:cstheme="minorHAnsi"/>
          <w:lang w:val="en-US"/>
        </w:rPr>
        <w:t xml:space="preserve"> and loaded with the fluorescent dye</w:t>
      </w:r>
      <w:r w:rsidRPr="004822A1">
        <w:rPr>
          <w:rFonts w:asciiTheme="minorHAnsi" w:hAnsiTheme="minorHAnsi" w:cstheme="minorHAnsi"/>
          <w:lang w:val="en-US"/>
        </w:rPr>
        <w:t xml:space="preserve"> are obtained (Fig. 1B)</w:t>
      </w:r>
      <w:r w:rsidRPr="00EF27B0">
        <w:rPr>
          <w:rFonts w:asciiTheme="minorHAnsi" w:hAnsiTheme="minorHAnsi" w:cstheme="minorHAnsi"/>
          <w:lang w:val="en-US"/>
        </w:rPr>
        <w:t>. The microcapsules fabricated by this technique are typically</w:t>
      </w:r>
      <w:r>
        <w:rPr>
          <w:rFonts w:asciiTheme="minorHAnsi" w:hAnsiTheme="minorHAnsi" w:cstheme="minorHAnsi"/>
          <w:lang w:val="en-US"/>
        </w:rPr>
        <w:t xml:space="preserve"> </w:t>
      </w:r>
      <w:r w:rsidRPr="00E82B92">
        <w:rPr>
          <w:rFonts w:asciiTheme="minorHAnsi" w:hAnsiTheme="minorHAnsi" w:cstheme="minorHAnsi"/>
          <w:lang w:val="en-US"/>
        </w:rPr>
        <w:t>non-uniform,</w:t>
      </w:r>
      <w:r>
        <w:rPr>
          <w:rFonts w:asciiTheme="minorHAnsi" w:hAnsiTheme="minorHAnsi" w:cstheme="minorHAnsi"/>
          <w:lang w:val="en-US"/>
        </w:rPr>
        <w:t xml:space="preserve"> </w:t>
      </w:r>
      <w:r w:rsidRPr="00A71BAF">
        <w:rPr>
          <w:rFonts w:asciiTheme="minorHAnsi" w:hAnsiTheme="minorHAnsi" w:cstheme="minorHAnsi"/>
          <w:lang w:val="en-US"/>
        </w:rPr>
        <w:t xml:space="preserve">with a normal distribution </w:t>
      </w:r>
      <w:r>
        <w:rPr>
          <w:rFonts w:asciiTheme="minorHAnsi" w:hAnsiTheme="minorHAnsi" w:cstheme="minorHAnsi"/>
          <w:lang w:val="en-US"/>
        </w:rPr>
        <w:t xml:space="preserve">of </w:t>
      </w:r>
      <w:r w:rsidRPr="00A71BAF">
        <w:rPr>
          <w:rFonts w:asciiTheme="minorHAnsi" w:hAnsiTheme="minorHAnsi" w:cstheme="minorHAnsi"/>
          <w:lang w:val="en-US"/>
        </w:rPr>
        <w:t>particle size</w:t>
      </w:r>
      <w:r>
        <w:rPr>
          <w:rFonts w:asciiTheme="minorHAnsi" w:hAnsiTheme="minorHAnsi" w:cstheme="minorHAnsi"/>
          <w:lang w:val="en-US"/>
        </w:rPr>
        <w:t xml:space="preserve"> and certain median size </w:t>
      </w:r>
      <w:r w:rsidRPr="00A71BAF">
        <w:rPr>
          <w:rFonts w:asciiTheme="minorHAnsi" w:hAnsiTheme="minorHAnsi" w:cstheme="minorHAnsi"/>
          <w:lang w:val="en-US"/>
        </w:rPr>
        <w:t>in each batch</w:t>
      </w:r>
      <w:r w:rsidR="00164DE8" w:rsidRPr="00457854">
        <w:rPr>
          <w:rFonts w:asciiTheme="minorHAnsi" w:hAnsiTheme="minorHAnsi" w:cstheme="minorHAnsi"/>
          <w:lang w:val="en-US"/>
        </w:rPr>
        <w:t xml:space="preserve"> </w:t>
      </w:r>
      <w:r w:rsidR="00164DE8">
        <w:rPr>
          <w:rFonts w:asciiTheme="minorHAnsi" w:hAnsiTheme="minorHAnsi" w:cstheme="minorHAnsi"/>
          <w:lang w:val="en-US"/>
        </w:rPr>
        <w:t>(Fig. 1</w:t>
      </w:r>
      <w:r w:rsidR="00164DE8">
        <w:rPr>
          <w:rFonts w:asciiTheme="minorHAnsi" w:hAnsiTheme="minorHAnsi" w:cstheme="minorHAnsi"/>
        </w:rPr>
        <w:t>С</w:t>
      </w:r>
      <w:r w:rsidR="00164DE8" w:rsidRPr="004822A1">
        <w:rPr>
          <w:rFonts w:asciiTheme="minorHAnsi" w:hAnsiTheme="minorHAnsi" w:cstheme="minorHAnsi"/>
          <w:lang w:val="en-US"/>
        </w:rPr>
        <w:t>)</w:t>
      </w:r>
      <w:r>
        <w:rPr>
          <w:rFonts w:asciiTheme="minorHAnsi" w:hAnsiTheme="minorHAnsi" w:cstheme="minorHAnsi"/>
          <w:lang w:val="en-US"/>
        </w:rPr>
        <w:t>.</w:t>
      </w:r>
    </w:p>
    <w:p w:rsidR="00FD6FF8" w:rsidRPr="0037252A" w:rsidRDefault="00FD6FF8" w:rsidP="00FD6FF8">
      <w:pPr>
        <w:spacing w:line="240" w:lineRule="auto"/>
        <w:rPr>
          <w:rFonts w:asciiTheme="minorHAnsi" w:hAnsiTheme="minorHAnsi"/>
          <w:lang w:val="en-US"/>
        </w:rPr>
      </w:pPr>
    </w:p>
    <w:p w:rsidR="00FD6FF8" w:rsidRPr="00FD6FF8" w:rsidRDefault="00FD6FF8" w:rsidP="00FD6FF8">
      <w:pPr>
        <w:pStyle w:val="a3"/>
        <w:framePr w:wrap="auto" w:vAnchor="margin" w:yAlign="inline"/>
        <w:spacing w:line="240" w:lineRule="auto"/>
        <w:ind w:left="0"/>
        <w:rPr>
          <w:rFonts w:asciiTheme="minorHAnsi" w:eastAsiaTheme="minorHAnsi" w:hAnsiTheme="minorHAnsi"/>
          <w:b/>
          <w:szCs w:val="24"/>
          <w:lang w:val="en-US" w:eastAsia="en-US"/>
        </w:rPr>
      </w:pPr>
      <w:r>
        <w:rPr>
          <w:rFonts w:asciiTheme="minorHAnsi" w:eastAsiaTheme="minorHAnsi" w:hAnsiTheme="minorHAnsi"/>
          <w:b/>
          <w:szCs w:val="24"/>
          <w:lang w:val="en-US" w:eastAsia="en-US"/>
        </w:rPr>
        <w:t xml:space="preserve">[Place Figure </w:t>
      </w:r>
      <w:r w:rsidRPr="001D7498">
        <w:rPr>
          <w:rFonts w:asciiTheme="minorHAnsi" w:eastAsiaTheme="minorHAnsi" w:hAnsiTheme="minorHAnsi"/>
          <w:b/>
          <w:szCs w:val="24"/>
          <w:lang w:val="en-US" w:eastAsia="en-US"/>
        </w:rPr>
        <w:t>1 here]</w:t>
      </w:r>
    </w:p>
    <w:p w:rsidR="00FD6FF8" w:rsidRPr="00FD6FF8" w:rsidRDefault="00FD6FF8" w:rsidP="00FD6FF8">
      <w:pPr>
        <w:pStyle w:val="a3"/>
        <w:framePr w:wrap="auto" w:vAnchor="margin" w:yAlign="inline"/>
        <w:spacing w:line="240" w:lineRule="auto"/>
        <w:ind w:left="0"/>
        <w:rPr>
          <w:rFonts w:asciiTheme="minorHAnsi" w:eastAsiaTheme="minorHAnsi" w:hAnsiTheme="minorHAnsi"/>
          <w:szCs w:val="24"/>
          <w:lang w:val="en-US" w:eastAsia="en-US"/>
        </w:rPr>
      </w:pPr>
    </w:p>
    <w:p w:rsidR="00FD6FF8" w:rsidRDefault="00FD6FF8" w:rsidP="00FD6FF8">
      <w:pPr>
        <w:spacing w:line="240" w:lineRule="auto"/>
        <w:ind w:firstLine="567"/>
        <w:rPr>
          <w:rFonts w:asciiTheme="minorHAnsi" w:hAnsiTheme="minorHAnsi" w:cstheme="minorHAnsi"/>
          <w:lang w:val="en-US"/>
        </w:rPr>
      </w:pPr>
      <w:r w:rsidRPr="00E82B92">
        <w:rPr>
          <w:rFonts w:asciiTheme="minorHAnsi" w:hAnsiTheme="minorHAnsi" w:cstheme="minorHAnsi"/>
          <w:b/>
          <w:lang w:val="en-US"/>
        </w:rPr>
        <w:t xml:space="preserve">Figure 1: </w:t>
      </w:r>
      <w:r>
        <w:rPr>
          <w:rFonts w:asciiTheme="minorHAnsi" w:hAnsiTheme="minorHAnsi" w:cstheme="minorHAnsi"/>
          <w:b/>
          <w:lang w:val="en-US"/>
        </w:rPr>
        <w:t>L</w:t>
      </w:r>
      <w:r w:rsidRPr="00E82B92">
        <w:rPr>
          <w:rFonts w:asciiTheme="minorHAnsi" w:hAnsiTheme="minorHAnsi" w:cstheme="minorHAnsi"/>
          <w:b/>
          <w:lang w:val="en-US"/>
        </w:rPr>
        <w:t>ayer-by-layer</w:t>
      </w:r>
      <w:r w:rsidRPr="00E82B92">
        <w:rPr>
          <w:rFonts w:asciiTheme="minorHAnsi" w:hAnsiTheme="minorHAnsi" w:cstheme="minorHAnsi"/>
          <w:lang w:val="en-US"/>
        </w:rPr>
        <w:t xml:space="preserve"> </w:t>
      </w:r>
      <w:r w:rsidRPr="00E82B92">
        <w:rPr>
          <w:rFonts w:asciiTheme="minorHAnsi" w:hAnsiTheme="minorHAnsi" w:cstheme="minorHAnsi"/>
          <w:b/>
          <w:lang w:val="en-US"/>
        </w:rPr>
        <w:t>synthesis and characterization of hollow polyelectrolyte microcapsules loaded with a fluorescent dye. (A)</w:t>
      </w:r>
      <w:r w:rsidRPr="009E5253">
        <w:rPr>
          <w:rFonts w:asciiTheme="minorHAnsi" w:hAnsiTheme="minorHAnsi" w:cstheme="minorHAnsi"/>
          <w:lang w:val="en-US"/>
        </w:rPr>
        <w:t xml:space="preserve"> </w:t>
      </w:r>
      <w:r>
        <w:rPr>
          <w:rFonts w:asciiTheme="minorHAnsi" w:hAnsiTheme="minorHAnsi" w:cstheme="minorHAnsi"/>
          <w:lang w:val="en-US"/>
        </w:rPr>
        <w:t xml:space="preserve">Scheme of a </w:t>
      </w:r>
      <w:r>
        <w:rPr>
          <w:rFonts w:asciiTheme="minorHAnsi" w:hAnsiTheme="minorHAnsi"/>
          <w:lang w:val="en-US"/>
        </w:rPr>
        <w:t xml:space="preserve">microcapsules </w:t>
      </w:r>
      <w:r>
        <w:rPr>
          <w:rFonts w:asciiTheme="minorHAnsi" w:hAnsiTheme="minorHAnsi" w:cstheme="minorHAnsi"/>
          <w:lang w:val="en-US"/>
        </w:rPr>
        <w:t>assembly (d</w:t>
      </w:r>
      <w:r w:rsidRPr="00E82B92">
        <w:rPr>
          <w:rFonts w:asciiTheme="minorHAnsi" w:hAnsiTheme="minorHAnsi" w:cstheme="minorHAnsi"/>
          <w:lang w:val="en-US"/>
        </w:rPr>
        <w:t>rawn from a similar scheme published in</w:t>
      </w:r>
      <w:r w:rsidRPr="00E82B92">
        <w:rPr>
          <w:rFonts w:asciiTheme="minorHAnsi" w:hAnsiTheme="minorHAnsi"/>
          <w:vertAlign w:val="superscript"/>
          <w:lang w:val="en-US"/>
        </w:rPr>
        <w:t>4</w:t>
      </w:r>
      <w:r>
        <w:rPr>
          <w:rFonts w:asciiTheme="minorHAnsi" w:hAnsiTheme="minorHAnsi"/>
          <w:lang w:val="en-US"/>
        </w:rPr>
        <w:t xml:space="preserve">). </w:t>
      </w:r>
      <w:r>
        <w:rPr>
          <w:rFonts w:asciiTheme="minorHAnsi" w:hAnsiTheme="minorHAnsi" w:cstheme="minorHAnsi"/>
          <w:b/>
          <w:lang w:val="en-US"/>
        </w:rPr>
        <w:t>(B</w:t>
      </w:r>
      <w:r w:rsidRPr="00E82B92">
        <w:rPr>
          <w:rFonts w:asciiTheme="minorHAnsi" w:hAnsiTheme="minorHAnsi" w:cstheme="minorHAnsi"/>
          <w:b/>
          <w:lang w:val="en-US"/>
        </w:rPr>
        <w:t>)</w:t>
      </w:r>
      <w:r>
        <w:rPr>
          <w:rFonts w:asciiTheme="minorHAnsi" w:hAnsiTheme="minorHAnsi" w:cstheme="minorHAnsi"/>
          <w:b/>
          <w:lang w:val="en-US"/>
        </w:rPr>
        <w:t xml:space="preserve"> </w:t>
      </w:r>
      <w:r w:rsidRPr="00F20C36">
        <w:rPr>
          <w:rFonts w:asciiTheme="minorHAnsi" w:hAnsiTheme="minorHAnsi" w:cstheme="minorHAnsi"/>
          <w:lang w:val="en-US"/>
        </w:rPr>
        <w:t>Picture of</w:t>
      </w:r>
      <w:r>
        <w:rPr>
          <w:rFonts w:asciiTheme="minorHAnsi" w:hAnsiTheme="minorHAnsi" w:cstheme="minorHAnsi"/>
          <w:b/>
          <w:lang w:val="en-US"/>
        </w:rPr>
        <w:t xml:space="preserve"> </w:t>
      </w:r>
      <w:r w:rsidRPr="00E82B92">
        <w:rPr>
          <w:rFonts w:asciiTheme="minorHAnsi" w:hAnsiTheme="minorHAnsi" w:cstheme="minorHAnsi"/>
          <w:lang w:val="en-US"/>
        </w:rPr>
        <w:t xml:space="preserve">hollow microcapsules loaded with </w:t>
      </w:r>
      <w:r>
        <w:rPr>
          <w:rFonts w:asciiTheme="minorHAnsi" w:hAnsiTheme="minorHAnsi" w:cstheme="minorHAnsi"/>
          <w:lang w:val="en-US"/>
        </w:rPr>
        <w:t xml:space="preserve">fluorescent </w:t>
      </w:r>
      <w:r w:rsidRPr="00E82B92">
        <w:rPr>
          <w:rFonts w:asciiTheme="minorHAnsi" w:hAnsiTheme="minorHAnsi" w:cstheme="minorHAnsi"/>
          <w:lang w:val="en-US"/>
        </w:rPr>
        <w:t>dye</w:t>
      </w:r>
      <w:r>
        <w:rPr>
          <w:rFonts w:asciiTheme="minorHAnsi" w:hAnsiTheme="minorHAnsi" w:cstheme="minorHAnsi"/>
          <w:lang w:val="en-US"/>
        </w:rPr>
        <w:t xml:space="preserve"> </w:t>
      </w:r>
      <w:r w:rsidRPr="00E82B92">
        <w:rPr>
          <w:rFonts w:asciiTheme="minorHAnsi" w:hAnsiTheme="minorHAnsi" w:cstheme="minorHAnsi"/>
          <w:lang w:val="en-US"/>
        </w:rPr>
        <w:t>FITC-BSA</w:t>
      </w:r>
      <w:r>
        <w:rPr>
          <w:rFonts w:asciiTheme="minorHAnsi" w:hAnsiTheme="minorHAnsi" w:cstheme="minorHAnsi"/>
          <w:lang w:val="en-US"/>
        </w:rPr>
        <w:t xml:space="preserve">. </w:t>
      </w:r>
      <w:r>
        <w:rPr>
          <w:rFonts w:asciiTheme="minorHAnsi" w:hAnsiTheme="minorHAnsi" w:cstheme="minorHAnsi"/>
          <w:b/>
          <w:lang w:val="en-US"/>
        </w:rPr>
        <w:t>(C</w:t>
      </w:r>
      <w:r w:rsidRPr="00E82B92">
        <w:rPr>
          <w:rFonts w:asciiTheme="minorHAnsi" w:hAnsiTheme="minorHAnsi" w:cstheme="minorHAnsi"/>
          <w:b/>
          <w:lang w:val="en-US"/>
        </w:rPr>
        <w:t>)</w:t>
      </w:r>
      <w:r w:rsidRPr="00F20C36">
        <w:rPr>
          <w:rFonts w:asciiTheme="minorHAnsi" w:hAnsiTheme="minorHAnsi" w:cstheme="minorHAnsi"/>
          <w:lang w:val="en-US"/>
        </w:rPr>
        <w:t xml:space="preserve"> </w:t>
      </w:r>
      <w:r w:rsidRPr="00217E4D">
        <w:rPr>
          <w:rFonts w:asciiTheme="minorHAnsi" w:hAnsiTheme="minorHAnsi" w:cstheme="minorHAnsi"/>
          <w:lang w:val="en-US"/>
        </w:rPr>
        <w:t>Size characterization of the batch of microcapsules from Figure 1B.</w:t>
      </w:r>
    </w:p>
    <w:p w:rsidR="00917477" w:rsidRPr="00917477" w:rsidRDefault="00917477" w:rsidP="00917477">
      <w:pPr>
        <w:spacing w:line="240" w:lineRule="auto"/>
        <w:ind w:firstLine="567"/>
        <w:rPr>
          <w:rFonts w:asciiTheme="minorHAnsi" w:hAnsiTheme="minorHAnsi" w:cstheme="minorHAnsi"/>
          <w:lang w:val="en-US"/>
        </w:rPr>
      </w:pPr>
    </w:p>
    <w:p w:rsidR="00917477" w:rsidRDefault="00917477" w:rsidP="00917477">
      <w:pPr>
        <w:spacing w:line="240" w:lineRule="auto"/>
        <w:ind w:firstLine="567"/>
        <w:rPr>
          <w:rFonts w:asciiTheme="minorHAnsi" w:hAnsiTheme="minorHAnsi" w:cstheme="minorHAnsi"/>
          <w:lang w:val="en-US"/>
        </w:rPr>
      </w:pPr>
      <w:r>
        <w:rPr>
          <w:rFonts w:asciiTheme="minorHAnsi" w:hAnsiTheme="minorHAnsi"/>
          <w:lang w:val="en-US"/>
        </w:rPr>
        <w:t>R</w:t>
      </w:r>
      <w:r w:rsidRPr="0037252A">
        <w:rPr>
          <w:rFonts w:asciiTheme="minorHAnsi" w:hAnsiTheme="minorHAnsi"/>
          <w:lang w:val="en-US"/>
        </w:rPr>
        <w:t xml:space="preserve">obust and efficient </w:t>
      </w:r>
      <w:proofErr w:type="spellStart"/>
      <w:r w:rsidRPr="0037252A">
        <w:rPr>
          <w:rFonts w:asciiTheme="minorHAnsi" w:hAnsiTheme="minorHAnsi"/>
          <w:lang w:val="en-US"/>
        </w:rPr>
        <w:t>microparticle</w:t>
      </w:r>
      <w:proofErr w:type="spellEnd"/>
      <w:r w:rsidRPr="0037252A">
        <w:rPr>
          <w:rFonts w:asciiTheme="minorHAnsi" w:hAnsiTheme="minorHAnsi"/>
          <w:lang w:val="en-US"/>
        </w:rPr>
        <w:t xml:space="preserve"> implantation into the circulatory system </w:t>
      </w:r>
      <w:r>
        <w:rPr>
          <w:rFonts w:asciiTheme="minorHAnsi" w:hAnsiTheme="minorHAnsi"/>
          <w:lang w:val="en-US"/>
        </w:rPr>
        <w:t xml:space="preserve">of small fishes can be performed </w:t>
      </w:r>
      <w:r w:rsidRPr="0037252A">
        <w:rPr>
          <w:rFonts w:asciiTheme="minorHAnsi" w:hAnsiTheme="minorHAnsi"/>
          <w:lang w:val="en-US"/>
        </w:rPr>
        <w:t xml:space="preserve">by manual injection directly into the </w:t>
      </w:r>
      <w:r>
        <w:rPr>
          <w:rFonts w:asciiTheme="minorHAnsi" w:hAnsiTheme="minorHAnsi"/>
          <w:lang w:val="en-US"/>
        </w:rPr>
        <w:t xml:space="preserve">fish </w:t>
      </w:r>
      <w:r w:rsidRPr="0037252A">
        <w:rPr>
          <w:rFonts w:asciiTheme="minorHAnsi" w:hAnsiTheme="minorHAnsi"/>
          <w:lang w:val="en-US"/>
        </w:rPr>
        <w:t>kidney.</w:t>
      </w:r>
      <w:r w:rsidRPr="00E82B92">
        <w:rPr>
          <w:rFonts w:asciiTheme="minorHAnsi" w:hAnsiTheme="minorHAnsi" w:cstheme="minorHAnsi"/>
          <w:lang w:val="en-US"/>
        </w:rPr>
        <w:t xml:space="preserve"> </w:t>
      </w:r>
      <w:r w:rsidRPr="00B92638">
        <w:rPr>
          <w:rFonts w:asciiTheme="minorHAnsi" w:hAnsiTheme="minorHAnsi" w:cstheme="minorHAnsi"/>
          <w:lang w:val="en-US"/>
        </w:rPr>
        <w:t xml:space="preserve">The puncture in the </w:t>
      </w:r>
      <w:r w:rsidRPr="00B92638">
        <w:rPr>
          <w:rFonts w:asciiTheme="minorHAnsi" w:hAnsiTheme="minorHAnsi"/>
          <w:lang w:val="en-US"/>
        </w:rPr>
        <w:t>proper site of the fish body (trunk kidney) is crucial for rapid delivery of microparticles by manual injection</w:t>
      </w:r>
      <w:r>
        <w:rPr>
          <w:rFonts w:asciiTheme="minorHAnsi" w:hAnsiTheme="minorHAnsi"/>
          <w:lang w:val="en-US"/>
        </w:rPr>
        <w:t xml:space="preserve">. </w:t>
      </w:r>
      <w:r w:rsidRPr="00E82B92">
        <w:rPr>
          <w:rFonts w:asciiTheme="minorHAnsi" w:hAnsiTheme="minorHAnsi" w:cstheme="minorHAnsi"/>
          <w:lang w:val="en-US"/>
        </w:rPr>
        <w:t xml:space="preserve">The fish kidney is a hematopoietic organ and contains pigmented </w:t>
      </w:r>
      <w:proofErr w:type="spellStart"/>
      <w:r w:rsidRPr="00E82B92">
        <w:rPr>
          <w:rFonts w:asciiTheme="minorHAnsi" w:hAnsiTheme="minorHAnsi" w:cstheme="minorHAnsi"/>
          <w:lang w:val="en-US"/>
        </w:rPr>
        <w:t>melanophores</w:t>
      </w:r>
      <w:proofErr w:type="spellEnd"/>
      <w:r w:rsidRPr="00E82B92">
        <w:rPr>
          <w:rFonts w:asciiTheme="minorHAnsi" w:hAnsiTheme="minorHAnsi" w:cstheme="minorHAnsi"/>
          <w:lang w:val="en-US"/>
        </w:rPr>
        <w:t xml:space="preserve">, and thus, it is well colored. Because it is nestled between transparent chambers of the swim bladder, it is easy to identify the organ in the intact animal with weak pigmentation or by </w:t>
      </w:r>
      <w:proofErr w:type="spellStart"/>
      <w:r w:rsidRPr="00E82B92">
        <w:rPr>
          <w:rFonts w:asciiTheme="minorHAnsi" w:hAnsiTheme="minorHAnsi" w:cstheme="minorHAnsi"/>
          <w:lang w:val="en-US"/>
        </w:rPr>
        <w:t>tr</w:t>
      </w:r>
      <w:r>
        <w:rPr>
          <w:rFonts w:asciiTheme="minorHAnsi" w:hAnsiTheme="minorHAnsi" w:cstheme="minorHAnsi"/>
          <w:lang w:val="en-US"/>
        </w:rPr>
        <w:t>ansillumination</w:t>
      </w:r>
      <w:proofErr w:type="spellEnd"/>
      <w:r>
        <w:rPr>
          <w:rFonts w:asciiTheme="minorHAnsi" w:hAnsiTheme="minorHAnsi" w:cstheme="minorHAnsi"/>
          <w:lang w:val="en-US"/>
        </w:rPr>
        <w:t xml:space="preserve"> of small fishes</w:t>
      </w:r>
      <w:r w:rsidRPr="0037252A">
        <w:rPr>
          <w:rFonts w:asciiTheme="minorHAnsi" w:hAnsiTheme="minorHAnsi"/>
          <w:lang w:val="en-US"/>
        </w:rPr>
        <w:t xml:space="preserve"> using a bottom light</w:t>
      </w:r>
      <w:r w:rsidR="008B0F98">
        <w:rPr>
          <w:rFonts w:asciiTheme="minorHAnsi" w:hAnsiTheme="minorHAnsi"/>
        </w:rPr>
        <w:t xml:space="preserve"> </w:t>
      </w:r>
      <w:r w:rsidR="008B0F98" w:rsidRPr="002326E8">
        <w:rPr>
          <w:rFonts w:asciiTheme="minorHAnsi" w:hAnsiTheme="minorHAnsi"/>
          <w:lang w:val="en-US"/>
        </w:rPr>
        <w:t>source</w:t>
      </w:r>
      <w:r w:rsidRPr="0037252A">
        <w:rPr>
          <w:rFonts w:asciiTheme="minorHAnsi" w:hAnsiTheme="minorHAnsi"/>
          <w:lang w:val="en-US"/>
        </w:rPr>
        <w:t xml:space="preserve">, as shown on Fig. </w:t>
      </w:r>
      <w:r>
        <w:rPr>
          <w:rFonts w:asciiTheme="minorHAnsi" w:hAnsiTheme="minorHAnsi"/>
          <w:lang w:val="en-US"/>
        </w:rPr>
        <w:t>2</w:t>
      </w:r>
      <w:r w:rsidRPr="0037252A">
        <w:rPr>
          <w:rFonts w:asciiTheme="minorHAnsi" w:hAnsiTheme="minorHAnsi"/>
          <w:lang w:val="en-US"/>
        </w:rPr>
        <w:t>A-B.</w:t>
      </w:r>
      <w:r w:rsidRPr="00E82B92">
        <w:rPr>
          <w:rFonts w:asciiTheme="minorHAnsi" w:hAnsiTheme="minorHAnsi" w:cstheme="minorHAnsi"/>
          <w:lang w:val="en-US"/>
        </w:rPr>
        <w:t xml:space="preserve"> </w:t>
      </w:r>
    </w:p>
    <w:p w:rsidR="00FD6FF8" w:rsidRDefault="00FD6FF8" w:rsidP="00917477">
      <w:pPr>
        <w:spacing w:line="240" w:lineRule="auto"/>
        <w:ind w:firstLine="567"/>
        <w:rPr>
          <w:rFonts w:asciiTheme="minorHAnsi" w:hAnsiTheme="minorHAnsi" w:cstheme="minorHAnsi"/>
          <w:lang w:val="en-US"/>
        </w:rPr>
      </w:pPr>
    </w:p>
    <w:p w:rsidR="00FD6FF8" w:rsidRPr="0037252A" w:rsidRDefault="00FD6FF8" w:rsidP="00FD6FF8">
      <w:pPr>
        <w:pStyle w:val="a3"/>
        <w:framePr w:wrap="auto" w:vAnchor="margin" w:yAlign="inline"/>
        <w:spacing w:line="240" w:lineRule="auto"/>
        <w:ind w:left="0"/>
        <w:rPr>
          <w:rFonts w:asciiTheme="minorHAnsi" w:eastAsiaTheme="minorHAnsi" w:hAnsiTheme="minorHAnsi"/>
          <w:szCs w:val="24"/>
          <w:lang w:val="en-US" w:eastAsia="en-US"/>
        </w:rPr>
      </w:pPr>
      <w:r>
        <w:rPr>
          <w:rFonts w:asciiTheme="minorHAnsi" w:eastAsiaTheme="minorHAnsi" w:hAnsiTheme="minorHAnsi"/>
          <w:b/>
          <w:szCs w:val="24"/>
          <w:lang w:val="en-US" w:eastAsia="en-US"/>
        </w:rPr>
        <w:t>[Place Figure 2</w:t>
      </w:r>
      <w:r w:rsidRPr="001D7498">
        <w:rPr>
          <w:rFonts w:asciiTheme="minorHAnsi" w:eastAsiaTheme="minorHAnsi" w:hAnsiTheme="minorHAnsi"/>
          <w:b/>
          <w:szCs w:val="24"/>
          <w:lang w:val="en-US" w:eastAsia="en-US"/>
        </w:rPr>
        <w:t xml:space="preserve"> here]</w:t>
      </w:r>
    </w:p>
    <w:p w:rsidR="00FD6FF8" w:rsidRPr="0037252A" w:rsidRDefault="00FD6FF8" w:rsidP="00FD6FF8">
      <w:pPr>
        <w:spacing w:line="240" w:lineRule="auto"/>
        <w:rPr>
          <w:rFonts w:asciiTheme="minorHAnsi" w:hAnsiTheme="minorHAnsi" w:cstheme="minorHAnsi"/>
          <w:lang w:val="en-US"/>
        </w:rPr>
      </w:pPr>
    </w:p>
    <w:p w:rsidR="00FD6FF8" w:rsidRPr="00C27889" w:rsidRDefault="00FD6FF8" w:rsidP="00FD6FF8">
      <w:pPr>
        <w:spacing w:line="240" w:lineRule="auto"/>
        <w:ind w:firstLine="567"/>
        <w:rPr>
          <w:rFonts w:asciiTheme="minorHAnsi" w:hAnsiTheme="minorHAnsi" w:cstheme="minorHAnsi"/>
          <w:b/>
          <w:lang w:val="en-US"/>
        </w:rPr>
      </w:pPr>
      <w:r w:rsidRPr="00E82B92">
        <w:rPr>
          <w:rFonts w:asciiTheme="minorHAnsi" w:hAnsiTheme="minorHAnsi" w:cstheme="minorHAnsi"/>
          <w:b/>
          <w:lang w:val="en-US"/>
        </w:rPr>
        <w:t xml:space="preserve">Figure 2: </w:t>
      </w:r>
      <w:r>
        <w:rPr>
          <w:rFonts w:asciiTheme="minorHAnsi" w:hAnsiTheme="minorHAnsi" w:cstheme="minorHAnsi"/>
          <w:b/>
          <w:lang w:val="en-US"/>
        </w:rPr>
        <w:t>L</w:t>
      </w:r>
      <w:r w:rsidRPr="00E82B92">
        <w:rPr>
          <w:rFonts w:asciiTheme="minorHAnsi" w:hAnsiTheme="minorHAnsi" w:cstheme="minorHAnsi"/>
          <w:b/>
          <w:lang w:val="en-US"/>
        </w:rPr>
        <w:t>ocalization of the proper site for kidney injection.</w:t>
      </w:r>
      <w:r w:rsidRPr="00E82B92">
        <w:rPr>
          <w:rFonts w:asciiTheme="minorHAnsi" w:hAnsiTheme="minorHAnsi" w:cstheme="minorHAnsi"/>
          <w:lang w:val="en-US"/>
        </w:rPr>
        <w:t xml:space="preserve"> </w:t>
      </w:r>
      <w:r w:rsidRPr="00E82B92">
        <w:rPr>
          <w:rFonts w:asciiTheme="minorHAnsi" w:hAnsiTheme="minorHAnsi" w:cstheme="minorHAnsi"/>
          <w:b/>
          <w:lang w:val="en-US"/>
        </w:rPr>
        <w:t>(A)</w:t>
      </w:r>
      <w:r w:rsidRPr="00E82B92">
        <w:rPr>
          <w:rFonts w:asciiTheme="minorHAnsi" w:hAnsiTheme="minorHAnsi" w:cstheme="minorHAnsi"/>
          <w:lang w:val="en-US"/>
        </w:rPr>
        <w:t xml:space="preserve"> Trans-illumination of the </w:t>
      </w:r>
      <w:proofErr w:type="spellStart"/>
      <w:r w:rsidRPr="00E82B92">
        <w:rPr>
          <w:rFonts w:asciiTheme="minorHAnsi" w:hAnsiTheme="minorHAnsi" w:cstheme="minorHAnsi"/>
          <w:lang w:val="en-US"/>
        </w:rPr>
        <w:t>zebrafish</w:t>
      </w:r>
      <w:proofErr w:type="spellEnd"/>
      <w:r w:rsidRPr="00E82B92">
        <w:rPr>
          <w:rFonts w:asciiTheme="minorHAnsi" w:hAnsiTheme="minorHAnsi" w:cstheme="minorHAnsi"/>
          <w:lang w:val="en-US"/>
        </w:rPr>
        <w:t xml:space="preserve"> demonstrates the localization of the trunk kidney (arrow).</w:t>
      </w:r>
      <w:r w:rsidRPr="007A2FCA">
        <w:rPr>
          <w:rFonts w:asciiTheme="minorHAnsi" w:hAnsiTheme="minorHAnsi" w:cstheme="minorHAnsi"/>
          <w:b/>
          <w:lang w:val="en-US"/>
        </w:rPr>
        <w:t xml:space="preserve"> </w:t>
      </w:r>
      <w:r w:rsidRPr="00E82B92">
        <w:rPr>
          <w:rFonts w:asciiTheme="minorHAnsi" w:hAnsiTheme="minorHAnsi" w:cstheme="minorHAnsi"/>
          <w:b/>
          <w:lang w:val="en-US"/>
        </w:rPr>
        <w:t xml:space="preserve">(B) </w:t>
      </w:r>
      <w:r>
        <w:rPr>
          <w:rFonts w:asciiTheme="minorHAnsi" w:hAnsiTheme="minorHAnsi" w:cstheme="minorHAnsi"/>
          <w:lang w:val="en-US"/>
        </w:rPr>
        <w:t>S</w:t>
      </w:r>
      <w:r w:rsidRPr="00E82B92">
        <w:rPr>
          <w:rFonts w:asciiTheme="minorHAnsi" w:hAnsiTheme="minorHAnsi" w:cstheme="minorHAnsi"/>
          <w:lang w:val="en-US"/>
        </w:rPr>
        <w:t>cheme illustrates how to identify the proper puncture site.</w:t>
      </w:r>
      <w:r w:rsidRPr="007A2FCA">
        <w:rPr>
          <w:rFonts w:asciiTheme="minorHAnsi" w:hAnsiTheme="minorHAnsi" w:cstheme="minorHAnsi"/>
          <w:lang w:val="en-US"/>
        </w:rPr>
        <w:t xml:space="preserve"> </w:t>
      </w:r>
      <w:r w:rsidRPr="00E82B92">
        <w:rPr>
          <w:rFonts w:asciiTheme="minorHAnsi" w:hAnsiTheme="minorHAnsi" w:cstheme="minorHAnsi"/>
          <w:lang w:val="en-US"/>
        </w:rPr>
        <w:t>The white dotted line indicates the lateral line of the abdominal segment of the fish. The arrow indicates the site for puncture and the proper direction of injection toward the spine. The swim bladder is designated by the green line.</w:t>
      </w:r>
      <w:r w:rsidRPr="007A2FCA">
        <w:rPr>
          <w:rFonts w:asciiTheme="minorHAnsi" w:hAnsiTheme="minorHAnsi" w:cstheme="minorHAnsi"/>
          <w:b/>
          <w:lang w:val="en-US"/>
        </w:rPr>
        <w:t xml:space="preserve"> </w:t>
      </w:r>
      <w:r w:rsidRPr="00E82B92">
        <w:rPr>
          <w:rFonts w:asciiTheme="minorHAnsi" w:hAnsiTheme="minorHAnsi" w:cstheme="minorHAnsi"/>
          <w:b/>
          <w:lang w:val="en-US"/>
        </w:rPr>
        <w:t>(C)</w:t>
      </w:r>
      <w:r w:rsidRPr="00E82B92">
        <w:rPr>
          <w:rFonts w:asciiTheme="minorHAnsi" w:hAnsiTheme="minorHAnsi" w:cstheme="minorHAnsi"/>
          <w:lang w:val="en-US"/>
        </w:rPr>
        <w:t xml:space="preserve"> Visualization of </w:t>
      </w:r>
      <w:proofErr w:type="spellStart"/>
      <w:r w:rsidRPr="00E82B92">
        <w:rPr>
          <w:rFonts w:asciiTheme="minorHAnsi" w:hAnsiTheme="minorHAnsi" w:cstheme="minorHAnsi"/>
          <w:lang w:val="en-US"/>
        </w:rPr>
        <w:t>zebrafish</w:t>
      </w:r>
      <w:proofErr w:type="spellEnd"/>
      <w:r w:rsidRPr="00E82B92">
        <w:rPr>
          <w:rFonts w:asciiTheme="minorHAnsi" w:hAnsiTheme="minorHAnsi" w:cstheme="minorHAnsi"/>
          <w:lang w:val="en-US"/>
        </w:rPr>
        <w:t xml:space="preserve"> kidney following the removal of organs and the body wall. An arrow points to the central bulge of the trunk kidney. </w:t>
      </w:r>
      <w:r w:rsidRPr="00E82B92">
        <w:rPr>
          <w:rFonts w:asciiTheme="minorHAnsi" w:hAnsiTheme="minorHAnsi" w:cstheme="minorHAnsi"/>
          <w:b/>
          <w:lang w:val="en-US"/>
        </w:rPr>
        <w:t>(D)</w:t>
      </w:r>
      <w:r w:rsidRPr="00E82B92">
        <w:rPr>
          <w:rFonts w:asciiTheme="minorHAnsi" w:hAnsiTheme="minorHAnsi" w:cstheme="minorHAnsi"/>
          <w:lang w:val="en-US"/>
        </w:rPr>
        <w:t xml:space="preserve"> A sagittal histological section of </w:t>
      </w:r>
      <w:r w:rsidRPr="00E82B92">
        <w:rPr>
          <w:rFonts w:asciiTheme="minorHAnsi" w:hAnsiTheme="minorHAnsi" w:cstheme="minorHAnsi"/>
          <w:i/>
          <w:lang w:val="en-US"/>
        </w:rPr>
        <w:t xml:space="preserve">D. </w:t>
      </w:r>
      <w:proofErr w:type="spellStart"/>
      <w:r w:rsidRPr="00E82B92">
        <w:rPr>
          <w:rFonts w:asciiTheme="minorHAnsi" w:hAnsiTheme="minorHAnsi" w:cstheme="minorHAnsi"/>
          <w:i/>
          <w:lang w:val="en-US"/>
        </w:rPr>
        <w:t>rerio</w:t>
      </w:r>
      <w:proofErr w:type="spellEnd"/>
      <w:r w:rsidRPr="00E82B92">
        <w:rPr>
          <w:rFonts w:asciiTheme="minorHAnsi" w:hAnsiTheme="minorHAnsi" w:cstheme="minorHAnsi"/>
          <w:i/>
          <w:lang w:val="en-US"/>
        </w:rPr>
        <w:t xml:space="preserve"> </w:t>
      </w:r>
      <w:r w:rsidRPr="00E82B92">
        <w:rPr>
          <w:rFonts w:asciiTheme="minorHAnsi" w:hAnsiTheme="minorHAnsi" w:cstheme="minorHAnsi"/>
          <w:lang w:val="en-US"/>
        </w:rPr>
        <w:t>illustrates the general anatomy of the internal organs of the adult fish</w:t>
      </w:r>
      <w:r w:rsidRPr="00E82B92">
        <w:rPr>
          <w:rFonts w:asciiTheme="minorHAnsi" w:hAnsiTheme="minorHAnsi" w:cstheme="minorHAnsi"/>
          <w:i/>
          <w:lang w:val="en-US"/>
        </w:rPr>
        <w:t xml:space="preserve"> </w:t>
      </w:r>
      <w:r w:rsidRPr="00E82B92">
        <w:rPr>
          <w:rFonts w:asciiTheme="minorHAnsi" w:hAnsiTheme="minorHAnsi" w:cstheme="minorHAnsi"/>
          <w:lang w:val="en-US"/>
        </w:rPr>
        <w:t xml:space="preserve">(H&amp;E stain). </w:t>
      </w:r>
      <w:r w:rsidRPr="00E82B92">
        <w:rPr>
          <w:rFonts w:asciiTheme="minorHAnsi" w:hAnsiTheme="minorHAnsi" w:cstheme="minorHAnsi"/>
          <w:b/>
          <w:lang w:val="en-US"/>
        </w:rPr>
        <w:t>(E)</w:t>
      </w:r>
      <w:r w:rsidRPr="00E82B92">
        <w:rPr>
          <w:rFonts w:asciiTheme="minorHAnsi" w:hAnsiTheme="minorHAnsi" w:cstheme="minorHAnsi"/>
          <w:lang w:val="en-US"/>
        </w:rPr>
        <w:t xml:space="preserve"> Micrograph of a fish kidney (dotted) scaled from (D) with an arrow pointing to the lumen of the posterior cardinal vein. Asterisks indicate the swim bladder.</w:t>
      </w:r>
    </w:p>
    <w:p w:rsidR="00917477" w:rsidRDefault="00917477" w:rsidP="00917477">
      <w:pPr>
        <w:spacing w:line="240" w:lineRule="auto"/>
        <w:ind w:firstLine="567"/>
        <w:rPr>
          <w:rFonts w:asciiTheme="minorHAnsi" w:hAnsiTheme="minorHAnsi" w:cstheme="minorHAnsi"/>
          <w:lang w:val="en-US"/>
        </w:rPr>
      </w:pPr>
    </w:p>
    <w:p w:rsidR="00917477" w:rsidRDefault="00917477" w:rsidP="00917477">
      <w:pPr>
        <w:spacing w:line="240" w:lineRule="auto"/>
        <w:ind w:firstLine="567"/>
        <w:rPr>
          <w:rFonts w:asciiTheme="minorHAnsi" w:hAnsiTheme="minorHAnsi" w:cstheme="minorHAnsi"/>
          <w:lang w:val="en-US"/>
        </w:rPr>
      </w:pPr>
      <w:r w:rsidRPr="00E82B92">
        <w:rPr>
          <w:rFonts w:asciiTheme="minorHAnsi" w:hAnsiTheme="minorHAnsi" w:cstheme="minorHAnsi"/>
          <w:lang w:val="en-US"/>
        </w:rPr>
        <w:t>To check the success of the injection procedure, a rapid visual inspection of the gills at low magnification (×10-20 objective) should be made after cutting the fish gill cover</w:t>
      </w:r>
      <w:r>
        <w:rPr>
          <w:rFonts w:asciiTheme="minorHAnsi" w:hAnsiTheme="minorHAnsi" w:cstheme="minorHAnsi"/>
          <w:lang w:val="en-US"/>
        </w:rPr>
        <w:t xml:space="preserve"> (Fig. 3A)</w:t>
      </w:r>
      <w:r w:rsidRPr="00E82B92">
        <w:rPr>
          <w:rFonts w:asciiTheme="minorHAnsi" w:hAnsiTheme="minorHAnsi" w:cstheme="minorHAnsi"/>
          <w:lang w:val="en-US"/>
        </w:rPr>
        <w:t>.</w:t>
      </w:r>
      <w:r w:rsidRPr="00C27889">
        <w:rPr>
          <w:rFonts w:asciiTheme="minorHAnsi" w:hAnsiTheme="minorHAnsi" w:cstheme="minorHAnsi"/>
          <w:lang w:val="en-US"/>
        </w:rPr>
        <w:t xml:space="preserve"> </w:t>
      </w:r>
      <w:r>
        <w:rPr>
          <w:rFonts w:asciiTheme="minorHAnsi" w:hAnsiTheme="minorHAnsi" w:cstheme="minorHAnsi"/>
          <w:lang w:val="en-US"/>
        </w:rPr>
        <w:t>Despite m</w:t>
      </w:r>
      <w:r w:rsidRPr="00E82B92">
        <w:rPr>
          <w:rFonts w:asciiTheme="minorHAnsi" w:hAnsiTheme="minorHAnsi" w:cstheme="minorHAnsi"/>
          <w:lang w:val="en-US"/>
        </w:rPr>
        <w:t>ost of the microcapsules remain at the injection site or spill into the body cavity</w:t>
      </w:r>
      <w:r>
        <w:rPr>
          <w:rFonts w:asciiTheme="minorHAnsi" w:hAnsiTheme="minorHAnsi" w:cstheme="minorHAnsi"/>
          <w:lang w:val="en-US"/>
        </w:rPr>
        <w:t xml:space="preserve"> (Fig. 3B), if </w:t>
      </w:r>
      <w:r w:rsidRPr="00E82B92">
        <w:rPr>
          <w:rFonts w:asciiTheme="minorHAnsi" w:hAnsiTheme="minorHAnsi" w:cstheme="minorHAnsi"/>
          <w:lang w:val="en-US"/>
        </w:rPr>
        <w:t xml:space="preserve">the injection is performed correctly, it is possible to observe the fluorescent microcapsules freely floating in the gill capillaries </w:t>
      </w:r>
      <w:r w:rsidR="00CA2F2F" w:rsidRPr="00BD4412">
        <w:rPr>
          <w:rFonts w:asciiTheme="minorHAnsi" w:hAnsiTheme="minorHAnsi" w:cstheme="minorHAnsi"/>
          <w:lang w:val="en-US"/>
        </w:rPr>
        <w:t>of</w:t>
      </w:r>
      <w:r w:rsidRPr="00E82B92">
        <w:rPr>
          <w:rFonts w:asciiTheme="minorHAnsi" w:hAnsiTheme="minorHAnsi" w:cstheme="minorHAnsi"/>
          <w:lang w:val="en-US"/>
        </w:rPr>
        <w:t xml:space="preserve"> the denuded fish gills immediately after</w:t>
      </w:r>
      <w:r w:rsidR="00AA6C83" w:rsidRPr="00457854">
        <w:rPr>
          <w:rFonts w:asciiTheme="minorHAnsi" w:hAnsiTheme="minorHAnsi" w:cstheme="minorHAnsi"/>
          <w:lang w:val="en-US"/>
        </w:rPr>
        <w:t xml:space="preserve"> </w:t>
      </w:r>
      <w:r w:rsidR="00AA6C83" w:rsidRPr="00AA6C83">
        <w:rPr>
          <w:rFonts w:asciiTheme="minorHAnsi" w:hAnsiTheme="minorHAnsi" w:cstheme="minorHAnsi"/>
          <w:lang w:val="en-US"/>
        </w:rPr>
        <w:t>the</w:t>
      </w:r>
      <w:r w:rsidRPr="00E82B92">
        <w:rPr>
          <w:rFonts w:asciiTheme="minorHAnsi" w:hAnsiTheme="minorHAnsi" w:cstheme="minorHAnsi"/>
          <w:lang w:val="en-US"/>
        </w:rPr>
        <w:t xml:space="preserve"> injection</w:t>
      </w:r>
      <w:r>
        <w:rPr>
          <w:rFonts w:asciiTheme="minorHAnsi" w:hAnsiTheme="minorHAnsi" w:cstheme="minorHAnsi"/>
          <w:lang w:val="en-US"/>
        </w:rPr>
        <w:t xml:space="preserve"> (Fig. 3C)</w:t>
      </w:r>
      <w:r w:rsidRPr="00E82B92">
        <w:rPr>
          <w:rFonts w:asciiTheme="minorHAnsi" w:hAnsiTheme="minorHAnsi" w:cstheme="minorHAnsi"/>
          <w:lang w:val="en-US"/>
        </w:rPr>
        <w:t>.</w:t>
      </w:r>
      <w:r w:rsidRPr="00C27889">
        <w:rPr>
          <w:rFonts w:asciiTheme="minorHAnsi" w:hAnsiTheme="minorHAnsi" w:cstheme="minorHAnsi"/>
          <w:lang w:val="en-US"/>
        </w:rPr>
        <w:t xml:space="preserve"> </w:t>
      </w:r>
      <w:r w:rsidRPr="00E82B92">
        <w:rPr>
          <w:rFonts w:asciiTheme="minorHAnsi" w:hAnsiTheme="minorHAnsi" w:cstheme="minorHAnsi"/>
          <w:lang w:val="en-US"/>
        </w:rPr>
        <w:t>If no fluorescent particles are detected in the gills, it is possible to repeat the injection in the same puncture. Successful delivery to the bloodstream should be obtained in approximately 70-90% of the total injected fish.</w:t>
      </w:r>
    </w:p>
    <w:p w:rsidR="00FD6FF8" w:rsidRDefault="00FD6FF8" w:rsidP="00FD6FF8">
      <w:pPr>
        <w:pStyle w:val="a3"/>
        <w:framePr w:wrap="auto" w:vAnchor="margin" w:yAlign="inline"/>
        <w:spacing w:line="240" w:lineRule="auto"/>
        <w:ind w:left="0"/>
        <w:rPr>
          <w:rFonts w:asciiTheme="minorHAnsi" w:eastAsiaTheme="minorHAnsi" w:hAnsiTheme="minorHAnsi"/>
          <w:b/>
          <w:szCs w:val="24"/>
          <w:lang w:val="en-US" w:eastAsia="en-US"/>
        </w:rPr>
      </w:pPr>
    </w:p>
    <w:p w:rsidR="00FD6FF8" w:rsidRPr="0037252A" w:rsidRDefault="00FD6FF8" w:rsidP="00FD6FF8">
      <w:pPr>
        <w:pStyle w:val="a3"/>
        <w:framePr w:wrap="auto" w:vAnchor="margin" w:yAlign="inline"/>
        <w:spacing w:line="240" w:lineRule="auto"/>
        <w:ind w:left="0"/>
        <w:rPr>
          <w:rFonts w:asciiTheme="minorHAnsi" w:eastAsiaTheme="minorHAnsi" w:hAnsiTheme="minorHAnsi"/>
          <w:szCs w:val="24"/>
          <w:lang w:val="en-US" w:eastAsia="en-US"/>
        </w:rPr>
      </w:pPr>
      <w:r>
        <w:rPr>
          <w:rFonts w:asciiTheme="minorHAnsi" w:eastAsiaTheme="minorHAnsi" w:hAnsiTheme="minorHAnsi"/>
          <w:b/>
          <w:szCs w:val="24"/>
          <w:lang w:val="en-US" w:eastAsia="en-US"/>
        </w:rPr>
        <w:t>[Place Figure 3</w:t>
      </w:r>
      <w:r w:rsidRPr="001D7498">
        <w:rPr>
          <w:rFonts w:asciiTheme="minorHAnsi" w:eastAsiaTheme="minorHAnsi" w:hAnsiTheme="minorHAnsi"/>
          <w:b/>
          <w:szCs w:val="24"/>
          <w:lang w:val="en-US" w:eastAsia="en-US"/>
        </w:rPr>
        <w:t xml:space="preserve"> here]</w:t>
      </w:r>
    </w:p>
    <w:p w:rsidR="00FD6FF8" w:rsidRPr="0037252A" w:rsidRDefault="00FD6FF8" w:rsidP="00FD6FF8">
      <w:pPr>
        <w:spacing w:line="240" w:lineRule="auto"/>
        <w:rPr>
          <w:rFonts w:asciiTheme="minorHAnsi" w:hAnsiTheme="minorHAnsi" w:cstheme="minorHAnsi"/>
          <w:lang w:val="en-US"/>
        </w:rPr>
      </w:pPr>
    </w:p>
    <w:p w:rsidR="00FD6FF8" w:rsidRDefault="00FD6FF8" w:rsidP="00FD6FF8">
      <w:pPr>
        <w:spacing w:line="240" w:lineRule="auto"/>
        <w:ind w:firstLine="567"/>
        <w:rPr>
          <w:rFonts w:asciiTheme="minorHAnsi" w:hAnsiTheme="minorHAnsi" w:cstheme="minorHAnsi"/>
          <w:lang w:val="en-US"/>
        </w:rPr>
      </w:pPr>
      <w:r w:rsidRPr="00E82B92">
        <w:rPr>
          <w:rFonts w:asciiTheme="minorHAnsi" w:hAnsiTheme="minorHAnsi" w:cstheme="minorHAnsi"/>
          <w:b/>
          <w:lang w:val="en-US"/>
        </w:rPr>
        <w:t>Figure 3: Kidney injection of microcapsules with further visualization in gill capillaries.</w:t>
      </w:r>
      <w:r w:rsidRPr="00E82B92">
        <w:rPr>
          <w:rFonts w:asciiTheme="minorHAnsi" w:hAnsiTheme="minorHAnsi" w:cstheme="minorHAnsi"/>
          <w:lang w:val="en-US"/>
        </w:rPr>
        <w:t xml:space="preserve"> </w:t>
      </w:r>
      <w:r w:rsidRPr="00E82B92">
        <w:rPr>
          <w:rFonts w:asciiTheme="minorHAnsi" w:hAnsiTheme="minorHAnsi" w:cstheme="minorHAnsi"/>
          <w:b/>
          <w:lang w:val="en-US"/>
        </w:rPr>
        <w:t>(A)</w:t>
      </w:r>
      <w:r w:rsidRPr="00E82B92">
        <w:rPr>
          <w:rFonts w:asciiTheme="minorHAnsi" w:hAnsiTheme="minorHAnsi" w:cstheme="minorHAnsi"/>
          <w:lang w:val="en-US"/>
        </w:rPr>
        <w:t xml:space="preserve"> The overall scheme</w:t>
      </w:r>
      <w:r w:rsidRPr="00E82B92">
        <w:rPr>
          <w:rFonts w:asciiTheme="minorHAnsi" w:hAnsiTheme="minorHAnsi" w:cstheme="minorHAnsi"/>
          <w:color w:val="0000FF"/>
          <w:lang w:val="en-US"/>
        </w:rPr>
        <w:t xml:space="preserve"> </w:t>
      </w:r>
      <w:r w:rsidRPr="00E82B92">
        <w:rPr>
          <w:rFonts w:asciiTheme="minorHAnsi" w:hAnsiTheme="minorHAnsi" w:cstheme="minorHAnsi"/>
          <w:lang w:val="en-US"/>
        </w:rPr>
        <w:t xml:space="preserve">of the microcapsule delivery into the </w:t>
      </w:r>
      <w:proofErr w:type="spellStart"/>
      <w:r w:rsidRPr="00E82B92">
        <w:rPr>
          <w:rFonts w:asciiTheme="minorHAnsi" w:hAnsiTheme="minorHAnsi" w:cstheme="minorHAnsi"/>
          <w:lang w:val="en-US"/>
        </w:rPr>
        <w:t>zebrafish</w:t>
      </w:r>
      <w:proofErr w:type="spellEnd"/>
      <w:r w:rsidRPr="00E82B92">
        <w:rPr>
          <w:rFonts w:asciiTheme="minorHAnsi" w:hAnsiTheme="minorHAnsi" w:cstheme="minorHAnsi"/>
          <w:lang w:val="en-US"/>
        </w:rPr>
        <w:t xml:space="preserve"> bloodstream. </w:t>
      </w:r>
      <w:r w:rsidRPr="00E82B92">
        <w:rPr>
          <w:rStyle w:val="a7"/>
          <w:rFonts w:asciiTheme="minorHAnsi" w:hAnsiTheme="minorHAnsi" w:cstheme="minorHAnsi"/>
          <w:lang w:val="en-US"/>
        </w:rPr>
        <w:t>(B)</w:t>
      </w:r>
      <w:r w:rsidRPr="00E82B92">
        <w:rPr>
          <w:rStyle w:val="a7"/>
          <w:rFonts w:asciiTheme="minorHAnsi" w:hAnsiTheme="minorHAnsi" w:cstheme="minorHAnsi"/>
          <w:b w:val="0"/>
          <w:lang w:val="en-US"/>
        </w:rPr>
        <w:t xml:space="preserve"> Fluorescent image of a </w:t>
      </w:r>
      <w:proofErr w:type="spellStart"/>
      <w:r w:rsidRPr="00E82B92">
        <w:rPr>
          <w:rStyle w:val="a7"/>
          <w:rFonts w:asciiTheme="minorHAnsi" w:hAnsiTheme="minorHAnsi" w:cstheme="minorHAnsi"/>
          <w:b w:val="0"/>
          <w:lang w:val="en-US"/>
        </w:rPr>
        <w:t>zebrafish</w:t>
      </w:r>
      <w:proofErr w:type="spellEnd"/>
      <w:r w:rsidRPr="00E82B92">
        <w:rPr>
          <w:rStyle w:val="a7"/>
          <w:rFonts w:asciiTheme="minorHAnsi" w:hAnsiTheme="minorHAnsi" w:cstheme="minorHAnsi"/>
          <w:b w:val="0"/>
          <w:lang w:val="en-US"/>
        </w:rPr>
        <w:t xml:space="preserve"> after the injection of the microcapsules </w:t>
      </w:r>
      <w:r w:rsidRPr="00E82B92">
        <w:rPr>
          <w:rFonts w:asciiTheme="minorHAnsi" w:hAnsiTheme="minorHAnsi" w:cstheme="minorHAnsi"/>
          <w:color w:val="000000"/>
          <w:lang w:val="en-US"/>
        </w:rPr>
        <w:t xml:space="preserve">with green FITC-BSA dye </w:t>
      </w:r>
      <w:r w:rsidRPr="00E82B92">
        <w:rPr>
          <w:rStyle w:val="a7"/>
          <w:rFonts w:asciiTheme="minorHAnsi" w:hAnsiTheme="minorHAnsi" w:cstheme="minorHAnsi"/>
          <w:b w:val="0"/>
          <w:lang w:val="en-US"/>
        </w:rPr>
        <w:t>(the puncture site is indicated by an arrow)</w:t>
      </w:r>
      <w:r w:rsidRPr="00E82B92">
        <w:rPr>
          <w:rFonts w:asciiTheme="minorHAnsi" w:hAnsiTheme="minorHAnsi" w:cstheme="minorHAnsi"/>
          <w:lang w:val="en-US"/>
        </w:rPr>
        <w:t xml:space="preserve">. </w:t>
      </w:r>
      <w:r w:rsidRPr="00E82B92">
        <w:rPr>
          <w:rFonts w:asciiTheme="minorHAnsi" w:hAnsiTheme="minorHAnsi" w:cstheme="minorHAnsi"/>
          <w:b/>
          <w:lang w:val="en-US"/>
        </w:rPr>
        <w:t>(C)</w:t>
      </w:r>
      <w:r w:rsidRPr="00E82B92">
        <w:rPr>
          <w:rFonts w:asciiTheme="minorHAnsi" w:hAnsiTheme="minorHAnsi" w:cstheme="minorHAnsi"/>
          <w:lang w:val="en-US"/>
        </w:rPr>
        <w:t xml:space="preserve"> This </w:t>
      </w:r>
      <w:r>
        <w:rPr>
          <w:rFonts w:asciiTheme="minorHAnsi" w:hAnsiTheme="minorHAnsi" w:cstheme="minorHAnsi"/>
          <w:lang w:val="en-US"/>
        </w:rPr>
        <w:t xml:space="preserve">picture </w:t>
      </w:r>
      <w:r w:rsidRPr="00C27889">
        <w:rPr>
          <w:rFonts w:asciiTheme="minorHAnsi" w:hAnsiTheme="minorHAnsi" w:cstheme="minorHAnsi"/>
          <w:lang w:val="en-US"/>
        </w:rPr>
        <w:t>of the gills of fish</w:t>
      </w:r>
      <w:r w:rsidRPr="00E82B92">
        <w:rPr>
          <w:rFonts w:asciiTheme="minorHAnsi" w:hAnsiTheme="minorHAnsi" w:cstheme="minorHAnsi"/>
          <w:lang w:val="en-US"/>
        </w:rPr>
        <w:t>, scaled from (B), demonstrates the successful delivery of microcapsules by kidney injection</w:t>
      </w:r>
      <w:r w:rsidRPr="00093A2D">
        <w:rPr>
          <w:rFonts w:asciiTheme="minorHAnsi" w:hAnsiTheme="minorHAnsi" w:cstheme="minorHAnsi"/>
          <w:lang w:val="en-US"/>
        </w:rPr>
        <w:t xml:space="preserve"> </w:t>
      </w:r>
      <w:r w:rsidRPr="006A6DE7">
        <w:rPr>
          <w:rFonts w:asciiTheme="minorHAnsi" w:hAnsiTheme="minorHAnsi" w:cstheme="minorHAnsi"/>
          <w:lang w:val="en-US"/>
        </w:rPr>
        <w:t xml:space="preserve">(gills of wild-type </w:t>
      </w:r>
      <w:proofErr w:type="spellStart"/>
      <w:r w:rsidR="00EC6073" w:rsidRPr="00EC6073">
        <w:rPr>
          <w:rFonts w:asciiTheme="minorHAnsi" w:hAnsiTheme="minorHAnsi" w:cstheme="minorHAnsi"/>
          <w:lang w:val="en-US"/>
        </w:rPr>
        <w:t>zebra</w:t>
      </w:r>
      <w:r w:rsidRPr="00EC6073">
        <w:rPr>
          <w:rFonts w:asciiTheme="minorHAnsi" w:hAnsiTheme="minorHAnsi" w:cstheme="minorHAnsi"/>
          <w:lang w:val="en-US"/>
        </w:rPr>
        <w:t>fish</w:t>
      </w:r>
      <w:proofErr w:type="spellEnd"/>
      <w:r w:rsidRPr="006A6DE7">
        <w:rPr>
          <w:rFonts w:asciiTheme="minorHAnsi" w:hAnsiTheme="minorHAnsi" w:cstheme="minorHAnsi"/>
          <w:lang w:val="en-US"/>
        </w:rPr>
        <w:t xml:space="preserve"> have no</w:t>
      </w:r>
      <w:r w:rsidRPr="00093A2D">
        <w:rPr>
          <w:rFonts w:asciiTheme="minorHAnsi" w:hAnsiTheme="minorHAnsi" w:cstheme="minorHAnsi"/>
          <w:lang w:val="en-US"/>
        </w:rPr>
        <w:t xml:space="preserve"> </w:t>
      </w:r>
      <w:proofErr w:type="spellStart"/>
      <w:r w:rsidRPr="006A6DE7">
        <w:rPr>
          <w:rFonts w:asciiTheme="minorHAnsi" w:hAnsiTheme="minorHAnsi" w:cstheme="minorHAnsi"/>
          <w:lang w:val="en-US"/>
        </w:rPr>
        <w:t>autofluorescence</w:t>
      </w:r>
      <w:proofErr w:type="spellEnd"/>
      <w:r w:rsidRPr="006A6DE7">
        <w:rPr>
          <w:rFonts w:asciiTheme="minorHAnsi" w:hAnsiTheme="minorHAnsi" w:cstheme="minorHAnsi"/>
          <w:lang w:val="en-US"/>
        </w:rPr>
        <w:t>).</w:t>
      </w:r>
    </w:p>
    <w:p w:rsidR="00917477" w:rsidRPr="00917477" w:rsidRDefault="00917477" w:rsidP="00917477">
      <w:pPr>
        <w:pStyle w:val="a3"/>
        <w:framePr w:wrap="auto" w:vAnchor="margin" w:yAlign="inline"/>
        <w:spacing w:line="240" w:lineRule="auto"/>
        <w:ind w:left="0" w:firstLine="567"/>
        <w:rPr>
          <w:rFonts w:asciiTheme="minorHAnsi" w:hAnsiTheme="minorHAnsi"/>
          <w:b/>
          <w:lang w:val="en-US"/>
        </w:rPr>
      </w:pPr>
    </w:p>
    <w:p w:rsidR="002305FC" w:rsidRDefault="002305FC" w:rsidP="002305FC">
      <w:pPr>
        <w:spacing w:line="240" w:lineRule="auto"/>
        <w:ind w:firstLine="567"/>
        <w:rPr>
          <w:rFonts w:asciiTheme="minorHAnsi" w:hAnsiTheme="minorHAnsi"/>
        </w:rPr>
      </w:pPr>
      <w:r w:rsidRPr="0037252A">
        <w:rPr>
          <w:rFonts w:asciiTheme="minorHAnsi" w:hAnsiTheme="minorHAnsi"/>
          <w:lang w:val="en-US"/>
        </w:rPr>
        <w:lastRenderedPageBreak/>
        <w:t>During the injection</w:t>
      </w:r>
      <w:r w:rsidRPr="0037252A">
        <w:rPr>
          <w:rFonts w:asciiTheme="minorHAnsi" w:hAnsiTheme="minorHAnsi"/>
          <w:color w:val="000000"/>
          <w:lang w:val="en-US"/>
        </w:rPr>
        <w:t xml:space="preserve"> </w:t>
      </w:r>
      <w:r w:rsidRPr="0037252A">
        <w:rPr>
          <w:rFonts w:asciiTheme="minorHAnsi" w:hAnsiTheme="minorHAnsi"/>
          <w:lang w:val="en-US"/>
        </w:rPr>
        <w:t>directly into the fish trunk kidney, extensive bruising normally forms beneath the puncture site, indicating damage to the parenchyma capillaries or the renal vessels. There is no blood leakage out of the body because the puncture appears to quickly contract.</w:t>
      </w:r>
      <w:r w:rsidRPr="0037252A">
        <w:rPr>
          <w:rFonts w:asciiTheme="minorHAnsi" w:hAnsiTheme="minorHAnsi"/>
          <w:color w:val="FFC000"/>
          <w:lang w:val="en-US"/>
        </w:rPr>
        <w:t xml:space="preserve"> </w:t>
      </w:r>
      <w:r w:rsidRPr="0037252A">
        <w:rPr>
          <w:rFonts w:asciiTheme="minorHAnsi" w:hAnsiTheme="minorHAnsi"/>
          <w:lang w:val="en-US"/>
        </w:rPr>
        <w:t xml:space="preserve">Despite internal bleeding, individuals can still recover with approximately 80-90% surviving through the procedure (Table </w:t>
      </w:r>
      <w:r w:rsidR="008D44BC" w:rsidRPr="00FD6FF8">
        <w:rPr>
          <w:rFonts w:asciiTheme="minorHAnsi" w:hAnsiTheme="minorHAnsi"/>
          <w:lang w:val="en-US"/>
        </w:rPr>
        <w:t>1</w:t>
      </w:r>
      <w:r w:rsidRPr="0037252A">
        <w:rPr>
          <w:rFonts w:asciiTheme="minorHAnsi" w:hAnsiTheme="minorHAnsi"/>
          <w:lang w:val="en-US"/>
        </w:rPr>
        <w:t xml:space="preserve">). It is also known that fish species can regenerate nephrons </w:t>
      </w:r>
      <w:r w:rsidRPr="0037252A">
        <w:rPr>
          <w:rStyle w:val="a8"/>
          <w:rFonts w:asciiTheme="minorHAnsi" w:hAnsiTheme="minorHAnsi"/>
          <w:lang w:val="en-US"/>
        </w:rPr>
        <w:t>de novo</w:t>
      </w:r>
      <w:r w:rsidRPr="0037252A">
        <w:rPr>
          <w:rFonts w:asciiTheme="minorHAnsi" w:hAnsiTheme="minorHAnsi"/>
          <w:lang w:val="en-US"/>
        </w:rPr>
        <w:t xml:space="preserve"> after injury</w:t>
      </w:r>
      <w:r>
        <w:rPr>
          <w:rFonts w:asciiTheme="minorHAnsi" w:hAnsiTheme="minorHAnsi"/>
          <w:vertAlign w:val="superscript"/>
          <w:lang w:val="en-US"/>
        </w:rPr>
        <w:t>13, 14</w:t>
      </w:r>
      <w:r w:rsidRPr="0037252A">
        <w:rPr>
          <w:rFonts w:asciiTheme="minorHAnsi" w:hAnsiTheme="minorHAnsi"/>
          <w:lang w:val="en-US"/>
        </w:rPr>
        <w:t>.</w:t>
      </w:r>
      <w:r w:rsidRPr="0044533A">
        <w:rPr>
          <w:rFonts w:asciiTheme="minorHAnsi" w:hAnsiTheme="minorHAnsi"/>
          <w:lang w:val="en-US"/>
        </w:rPr>
        <w:t xml:space="preserve"> </w:t>
      </w:r>
      <w:r w:rsidRPr="0037252A">
        <w:rPr>
          <w:rFonts w:asciiTheme="minorHAnsi" w:hAnsiTheme="minorHAnsi"/>
          <w:lang w:val="en-US"/>
        </w:rPr>
        <w:t>If more than 20% of fish are dying, one must ensure that the anesthetization is performed properly.</w:t>
      </w:r>
    </w:p>
    <w:p w:rsidR="002C6E2E" w:rsidRPr="002C6E2E" w:rsidRDefault="002C6E2E" w:rsidP="002305FC">
      <w:pPr>
        <w:spacing w:line="240" w:lineRule="auto"/>
        <w:ind w:firstLine="567"/>
        <w:rPr>
          <w:rFonts w:asciiTheme="minorHAnsi" w:hAnsiTheme="minorHAnsi"/>
        </w:rPr>
      </w:pPr>
    </w:p>
    <w:p w:rsidR="00FD6FF8" w:rsidRPr="00FD6FF8" w:rsidRDefault="00FD6FF8" w:rsidP="00FD6FF8">
      <w:pPr>
        <w:spacing w:line="240" w:lineRule="auto"/>
        <w:rPr>
          <w:rFonts w:asciiTheme="minorHAnsi" w:hAnsiTheme="minorHAnsi"/>
          <w:b/>
          <w:lang w:val="en-US"/>
        </w:rPr>
      </w:pPr>
      <w:r w:rsidRPr="007C5577">
        <w:rPr>
          <w:rFonts w:asciiTheme="minorHAnsi" w:hAnsiTheme="minorHAnsi"/>
          <w:b/>
          <w:lang w:val="en-US"/>
        </w:rPr>
        <w:t>[Place Table 1 here]</w:t>
      </w:r>
    </w:p>
    <w:p w:rsidR="00FD6FF8" w:rsidRPr="00FD6FF8" w:rsidRDefault="00FD6FF8" w:rsidP="00FD6FF8">
      <w:pPr>
        <w:pStyle w:val="a3"/>
        <w:framePr w:wrap="auto" w:vAnchor="margin" w:yAlign="inline"/>
        <w:spacing w:line="240" w:lineRule="auto"/>
        <w:ind w:left="0" w:firstLine="567"/>
        <w:rPr>
          <w:rFonts w:asciiTheme="minorHAnsi" w:hAnsiTheme="minorHAnsi"/>
          <w:b/>
          <w:lang w:val="en-US"/>
        </w:rPr>
      </w:pPr>
    </w:p>
    <w:p w:rsidR="00FD6FF8" w:rsidRPr="00E82B92" w:rsidRDefault="00FD6FF8" w:rsidP="00FD6FF8">
      <w:pPr>
        <w:spacing w:line="240" w:lineRule="auto"/>
        <w:ind w:firstLine="567"/>
        <w:rPr>
          <w:rFonts w:asciiTheme="minorHAnsi" w:hAnsiTheme="minorHAnsi"/>
          <w:lang w:val="en-US"/>
        </w:rPr>
      </w:pPr>
      <w:proofErr w:type="gramStart"/>
      <w:r>
        <w:rPr>
          <w:rFonts w:asciiTheme="minorHAnsi" w:hAnsiTheme="minorHAnsi"/>
          <w:b/>
          <w:lang w:val="en-US"/>
        </w:rPr>
        <w:t xml:space="preserve">Table </w:t>
      </w:r>
      <w:r w:rsidRPr="00FD6FF8">
        <w:rPr>
          <w:rFonts w:asciiTheme="minorHAnsi" w:hAnsiTheme="minorHAnsi"/>
          <w:b/>
          <w:lang w:val="en-US"/>
        </w:rPr>
        <w:t>1</w:t>
      </w:r>
      <w:r w:rsidRPr="00E82B92">
        <w:rPr>
          <w:rFonts w:asciiTheme="minorHAnsi" w:hAnsiTheme="minorHAnsi"/>
          <w:b/>
          <w:lang w:val="en-US"/>
        </w:rPr>
        <w:t>.</w:t>
      </w:r>
      <w:proofErr w:type="gramEnd"/>
      <w:r w:rsidRPr="00E82B92">
        <w:rPr>
          <w:rFonts w:asciiTheme="minorHAnsi" w:hAnsiTheme="minorHAnsi"/>
          <w:b/>
          <w:lang w:val="en-US"/>
        </w:rPr>
        <w:t xml:space="preserve"> </w:t>
      </w:r>
      <w:proofErr w:type="gramStart"/>
      <w:r w:rsidRPr="00E82B92">
        <w:rPr>
          <w:rFonts w:asciiTheme="minorHAnsi" w:hAnsiTheme="minorHAnsi"/>
          <w:b/>
          <w:lang w:val="en-US"/>
        </w:rPr>
        <w:t xml:space="preserve">Safety and efficiency of the delivery of microcapsules into the </w:t>
      </w:r>
      <w:proofErr w:type="spellStart"/>
      <w:r w:rsidRPr="00E82B92">
        <w:rPr>
          <w:rFonts w:asciiTheme="minorHAnsi" w:hAnsiTheme="minorHAnsi"/>
          <w:b/>
          <w:lang w:val="en-US"/>
        </w:rPr>
        <w:t>zebrafish</w:t>
      </w:r>
      <w:proofErr w:type="spellEnd"/>
      <w:r w:rsidRPr="00E82B92">
        <w:rPr>
          <w:rFonts w:asciiTheme="minorHAnsi" w:hAnsiTheme="minorHAnsi"/>
          <w:b/>
          <w:lang w:val="en-US"/>
        </w:rPr>
        <w:t xml:space="preserve"> bloodstream.</w:t>
      </w:r>
      <w:proofErr w:type="gramEnd"/>
      <w:r w:rsidRPr="00E82B92">
        <w:rPr>
          <w:rFonts w:asciiTheme="minorHAnsi" w:hAnsiTheme="minorHAnsi"/>
          <w:lang w:val="en-US"/>
        </w:rPr>
        <w:t xml:space="preserve"> The success of the procedure is determined by the presence of the fluorescent materials in the fish gill capillaries.</w:t>
      </w:r>
    </w:p>
    <w:p w:rsidR="00917477" w:rsidRPr="00917477" w:rsidRDefault="00917477" w:rsidP="00917477">
      <w:pPr>
        <w:spacing w:line="240" w:lineRule="auto"/>
        <w:ind w:firstLine="567"/>
        <w:rPr>
          <w:rFonts w:asciiTheme="minorHAnsi" w:hAnsiTheme="minorHAnsi" w:cstheme="minorHAnsi"/>
          <w:lang w:val="en-US"/>
        </w:rPr>
      </w:pPr>
    </w:p>
    <w:p w:rsidR="002305FC" w:rsidRPr="00FD6FF8" w:rsidRDefault="002305FC" w:rsidP="002305FC">
      <w:pPr>
        <w:pStyle w:val="a3"/>
        <w:framePr w:wrap="auto" w:vAnchor="margin" w:yAlign="inline"/>
        <w:spacing w:line="240" w:lineRule="auto"/>
        <w:ind w:left="0" w:firstLine="567"/>
        <w:rPr>
          <w:rFonts w:asciiTheme="minorHAnsi" w:hAnsiTheme="minorHAnsi"/>
          <w:b/>
          <w:lang w:val="en-US"/>
        </w:rPr>
      </w:pPr>
      <w:r w:rsidRPr="0037252A">
        <w:rPr>
          <w:rFonts w:asciiTheme="minorHAnsi" w:hAnsiTheme="minorHAnsi"/>
          <w:lang w:val="en-US"/>
        </w:rPr>
        <w:t>If the concentration of the injected microparticles is insufficient, too few particles may be available to be rapidly visualized</w:t>
      </w:r>
      <w:r w:rsidRPr="00457854">
        <w:rPr>
          <w:rFonts w:asciiTheme="minorHAnsi" w:hAnsiTheme="minorHAnsi"/>
          <w:lang w:val="en-US"/>
        </w:rPr>
        <w:t xml:space="preserve"> </w:t>
      </w:r>
      <w:r w:rsidRPr="00410292">
        <w:rPr>
          <w:rFonts w:asciiTheme="minorHAnsi" w:hAnsiTheme="minorHAnsi"/>
          <w:lang w:val="en-US"/>
        </w:rPr>
        <w:t>in fish gills</w:t>
      </w:r>
      <w:r w:rsidRPr="0037252A">
        <w:rPr>
          <w:rFonts w:asciiTheme="minorHAnsi" w:hAnsiTheme="minorHAnsi"/>
          <w:lang w:val="en-US"/>
        </w:rPr>
        <w:t>. At the same time, a suspension with a too high concentration can clog the needle.</w:t>
      </w:r>
      <w:r>
        <w:rPr>
          <w:rFonts w:asciiTheme="minorHAnsi" w:hAnsiTheme="minorHAnsi"/>
          <w:lang w:val="en-US"/>
        </w:rPr>
        <w:t xml:space="preserve"> </w:t>
      </w:r>
      <w:r w:rsidRPr="003C13A5">
        <w:rPr>
          <w:rFonts w:asciiTheme="minorHAnsi" w:hAnsiTheme="minorHAnsi"/>
          <w:lang w:val="en-US"/>
        </w:rPr>
        <w:t>In case of layer-by-layer assembled</w:t>
      </w:r>
      <w:r w:rsidRPr="00457854">
        <w:rPr>
          <w:rFonts w:asciiTheme="minorHAnsi" w:hAnsiTheme="minorHAnsi"/>
          <w:lang w:val="en-US"/>
        </w:rPr>
        <w:t xml:space="preserve"> </w:t>
      </w:r>
      <w:r w:rsidRPr="0037252A">
        <w:rPr>
          <w:rFonts w:asciiTheme="minorHAnsi" w:hAnsiTheme="minorHAnsi"/>
          <w:lang w:val="en-US"/>
        </w:rPr>
        <w:t>microcapsules</w:t>
      </w:r>
      <w:r w:rsidRPr="00457854">
        <w:rPr>
          <w:rFonts w:asciiTheme="minorHAnsi" w:hAnsiTheme="minorHAnsi"/>
          <w:lang w:val="en-US"/>
        </w:rPr>
        <w:t xml:space="preserve"> </w:t>
      </w:r>
      <w:r w:rsidRPr="00FC5470">
        <w:rPr>
          <w:rFonts w:asciiTheme="minorHAnsi" w:hAnsiTheme="minorHAnsi"/>
          <w:lang w:val="en-US"/>
        </w:rPr>
        <w:t>with median diameter</w:t>
      </w:r>
      <w:r w:rsidRPr="00457854">
        <w:rPr>
          <w:rFonts w:asciiTheme="minorHAnsi" w:hAnsiTheme="minorHAnsi"/>
          <w:lang w:val="en-US"/>
        </w:rPr>
        <w:t xml:space="preserve"> ~2-5 µm</w:t>
      </w:r>
      <w:r w:rsidRPr="0037252A">
        <w:rPr>
          <w:rFonts w:asciiTheme="minorHAnsi" w:hAnsiTheme="minorHAnsi"/>
          <w:lang w:val="en-US"/>
        </w:rPr>
        <w:t xml:space="preserve">, concentration of approximately </w:t>
      </w:r>
      <w:r w:rsidRPr="0037252A">
        <w:rPr>
          <w:rFonts w:asciiTheme="minorHAnsi" w:hAnsiTheme="minorHAnsi"/>
          <w:color w:val="000000"/>
          <w:lang w:val="en-US"/>
        </w:rPr>
        <w:t>4*10</w:t>
      </w:r>
      <w:r w:rsidRPr="0037252A">
        <w:rPr>
          <w:rFonts w:asciiTheme="minorHAnsi" w:hAnsiTheme="minorHAnsi"/>
          <w:color w:val="000000"/>
          <w:vertAlign w:val="superscript"/>
          <w:lang w:val="en-US"/>
        </w:rPr>
        <w:t>5</w:t>
      </w:r>
      <w:r w:rsidRPr="0037252A">
        <w:rPr>
          <w:rFonts w:asciiTheme="minorHAnsi" w:hAnsiTheme="minorHAnsi"/>
          <w:color w:val="000000"/>
          <w:lang w:val="en-US"/>
        </w:rPr>
        <w:t>-6*10</w:t>
      </w:r>
      <w:r w:rsidRPr="0037252A">
        <w:rPr>
          <w:rFonts w:asciiTheme="minorHAnsi" w:hAnsiTheme="minorHAnsi"/>
          <w:color w:val="000000"/>
          <w:vertAlign w:val="superscript"/>
          <w:lang w:val="en-US"/>
        </w:rPr>
        <w:t>6</w:t>
      </w:r>
      <w:r w:rsidRPr="0037252A">
        <w:rPr>
          <w:rFonts w:asciiTheme="minorHAnsi" w:hAnsiTheme="minorHAnsi"/>
          <w:color w:val="000000"/>
          <w:lang w:val="en-US"/>
        </w:rPr>
        <w:t xml:space="preserve"> microcapsules per µ</w:t>
      </w:r>
      <w:r w:rsidR="00472D7D">
        <w:rPr>
          <w:rFonts w:asciiTheme="minorHAnsi" w:hAnsiTheme="minorHAnsi"/>
          <w:color w:val="000000"/>
        </w:rPr>
        <w:t>L</w:t>
      </w:r>
      <w:r w:rsidRPr="0037252A">
        <w:rPr>
          <w:rFonts w:asciiTheme="minorHAnsi" w:hAnsiTheme="minorHAnsi"/>
          <w:color w:val="000000"/>
          <w:lang w:val="en-US"/>
        </w:rPr>
        <w:t xml:space="preserve"> is optimal for effortless detection in fish gills after injection into fish kidney (Table</w:t>
      </w:r>
      <w:r>
        <w:rPr>
          <w:rFonts w:asciiTheme="minorHAnsi" w:hAnsiTheme="minorHAnsi"/>
          <w:color w:val="000000"/>
          <w:lang w:val="en-US"/>
        </w:rPr>
        <w:t xml:space="preserve"> </w:t>
      </w:r>
      <w:r w:rsidR="008D44BC" w:rsidRPr="00FD6FF8">
        <w:rPr>
          <w:rFonts w:asciiTheme="minorHAnsi" w:hAnsiTheme="minorHAnsi"/>
          <w:color w:val="000000"/>
          <w:lang w:val="en-US"/>
        </w:rPr>
        <w:t>2</w:t>
      </w:r>
      <w:r w:rsidRPr="0037252A">
        <w:rPr>
          <w:rFonts w:asciiTheme="minorHAnsi" w:hAnsiTheme="minorHAnsi"/>
          <w:color w:val="000000"/>
          <w:lang w:val="en-US"/>
        </w:rPr>
        <w:t>).</w:t>
      </w:r>
    </w:p>
    <w:p w:rsidR="00FD6FF8" w:rsidRDefault="00FD6FF8" w:rsidP="00FD6FF8">
      <w:pPr>
        <w:pStyle w:val="a3"/>
        <w:framePr w:wrap="auto" w:vAnchor="margin" w:yAlign="inline"/>
        <w:spacing w:line="240" w:lineRule="auto"/>
        <w:ind w:left="0"/>
        <w:rPr>
          <w:rFonts w:asciiTheme="minorHAnsi" w:eastAsiaTheme="minorHAnsi" w:hAnsiTheme="minorHAnsi"/>
          <w:b/>
          <w:szCs w:val="24"/>
          <w:lang w:val="en-US" w:eastAsia="en-US"/>
        </w:rPr>
      </w:pPr>
    </w:p>
    <w:p w:rsidR="00FD6FF8" w:rsidRPr="00FD6FF8" w:rsidRDefault="00FD6FF8" w:rsidP="00FD6FF8">
      <w:pPr>
        <w:pStyle w:val="a3"/>
        <w:framePr w:wrap="auto" w:vAnchor="margin" w:yAlign="inline"/>
        <w:spacing w:line="240" w:lineRule="auto"/>
        <w:ind w:left="0"/>
        <w:rPr>
          <w:rFonts w:asciiTheme="minorHAnsi" w:eastAsiaTheme="minorHAnsi" w:hAnsiTheme="minorHAnsi"/>
          <w:b/>
          <w:szCs w:val="24"/>
          <w:lang w:val="en-US" w:eastAsia="en-US"/>
        </w:rPr>
      </w:pPr>
      <w:r>
        <w:rPr>
          <w:rFonts w:asciiTheme="minorHAnsi" w:eastAsiaTheme="minorHAnsi" w:hAnsiTheme="minorHAnsi"/>
          <w:b/>
          <w:szCs w:val="24"/>
          <w:lang w:val="en-US" w:eastAsia="en-US"/>
        </w:rPr>
        <w:t xml:space="preserve">[Place Table </w:t>
      </w:r>
      <w:r w:rsidRPr="00917477">
        <w:rPr>
          <w:rFonts w:asciiTheme="minorHAnsi" w:eastAsiaTheme="minorHAnsi" w:hAnsiTheme="minorHAnsi"/>
          <w:b/>
          <w:szCs w:val="24"/>
          <w:lang w:val="en-US" w:eastAsia="en-US"/>
        </w:rPr>
        <w:t>2</w:t>
      </w:r>
      <w:r w:rsidRPr="001D7498">
        <w:rPr>
          <w:rFonts w:asciiTheme="minorHAnsi" w:eastAsiaTheme="minorHAnsi" w:hAnsiTheme="minorHAnsi"/>
          <w:b/>
          <w:szCs w:val="24"/>
          <w:lang w:val="en-US" w:eastAsia="en-US"/>
        </w:rPr>
        <w:t xml:space="preserve"> here]</w:t>
      </w:r>
    </w:p>
    <w:p w:rsidR="00FD6FF8" w:rsidRPr="00FD6FF8" w:rsidRDefault="00FD6FF8" w:rsidP="00FD6FF8">
      <w:pPr>
        <w:spacing w:line="240" w:lineRule="auto"/>
        <w:ind w:firstLine="567"/>
        <w:rPr>
          <w:rFonts w:asciiTheme="minorHAnsi" w:hAnsiTheme="minorHAnsi"/>
          <w:b/>
          <w:lang w:val="en-US"/>
        </w:rPr>
      </w:pPr>
    </w:p>
    <w:p w:rsidR="00FD6FF8" w:rsidRPr="00E82B92" w:rsidRDefault="00FD6FF8" w:rsidP="00FD6FF8">
      <w:pPr>
        <w:spacing w:line="240" w:lineRule="auto"/>
        <w:ind w:firstLine="567"/>
        <w:rPr>
          <w:rFonts w:asciiTheme="minorHAnsi" w:hAnsiTheme="minorHAnsi"/>
          <w:lang w:val="en-US"/>
        </w:rPr>
      </w:pPr>
      <w:proofErr w:type="gramStart"/>
      <w:r>
        <w:rPr>
          <w:rFonts w:asciiTheme="minorHAnsi" w:hAnsiTheme="minorHAnsi"/>
          <w:b/>
          <w:lang w:val="en-US"/>
        </w:rPr>
        <w:t xml:space="preserve">Table </w:t>
      </w:r>
      <w:r w:rsidRPr="00FD6FF8">
        <w:rPr>
          <w:rFonts w:asciiTheme="minorHAnsi" w:hAnsiTheme="minorHAnsi"/>
          <w:b/>
          <w:lang w:val="en-US"/>
        </w:rPr>
        <w:t>2</w:t>
      </w:r>
      <w:r w:rsidRPr="00E82B92">
        <w:rPr>
          <w:rFonts w:asciiTheme="minorHAnsi" w:hAnsiTheme="minorHAnsi"/>
          <w:b/>
          <w:lang w:val="en-US"/>
        </w:rPr>
        <w:t>.</w:t>
      </w:r>
      <w:proofErr w:type="gramEnd"/>
      <w:r w:rsidRPr="00E82B92">
        <w:rPr>
          <w:rFonts w:asciiTheme="minorHAnsi" w:hAnsiTheme="minorHAnsi"/>
          <w:b/>
          <w:lang w:val="en-US"/>
        </w:rPr>
        <w:t xml:space="preserve"> </w:t>
      </w:r>
      <w:proofErr w:type="gramStart"/>
      <w:r w:rsidRPr="00E82B92">
        <w:rPr>
          <w:rFonts w:asciiTheme="minorHAnsi" w:hAnsiTheme="minorHAnsi"/>
          <w:b/>
          <w:lang w:val="en-US"/>
        </w:rPr>
        <w:t xml:space="preserve">Record of the visual counting of FITC-BSA-containing microcapsules in </w:t>
      </w:r>
      <w:r w:rsidRPr="00E82B92">
        <w:rPr>
          <w:rFonts w:asciiTheme="minorHAnsi" w:hAnsiTheme="minorHAnsi"/>
          <w:b/>
          <w:i/>
          <w:lang w:val="en-US"/>
        </w:rPr>
        <w:t xml:space="preserve">D. </w:t>
      </w:r>
      <w:proofErr w:type="spellStart"/>
      <w:r w:rsidRPr="00E82B92">
        <w:rPr>
          <w:rFonts w:asciiTheme="minorHAnsi" w:hAnsiTheme="minorHAnsi"/>
          <w:b/>
          <w:i/>
          <w:lang w:val="en-US"/>
        </w:rPr>
        <w:t>rerio</w:t>
      </w:r>
      <w:proofErr w:type="spellEnd"/>
      <w:r w:rsidRPr="00E82B92">
        <w:rPr>
          <w:rFonts w:asciiTheme="minorHAnsi" w:hAnsiTheme="minorHAnsi"/>
          <w:b/>
          <w:lang w:val="en-US"/>
        </w:rPr>
        <w:t xml:space="preserve"> gills after </w:t>
      </w:r>
      <w:r w:rsidRPr="00E82B92">
        <w:rPr>
          <w:rFonts w:asciiTheme="minorHAnsi" w:hAnsiTheme="minorHAnsi"/>
          <w:b/>
          <w:color w:val="000000"/>
          <w:lang w:val="en-US"/>
        </w:rPr>
        <w:t xml:space="preserve">injection (1.6 </w:t>
      </w:r>
      <w:bookmarkStart w:id="5" w:name="OLE_LINK3"/>
      <w:bookmarkStart w:id="6" w:name="OLE_LINK4"/>
      <w:r w:rsidR="00F81DF4">
        <w:rPr>
          <w:rFonts w:asciiTheme="minorHAnsi" w:hAnsiTheme="minorHAnsi"/>
          <w:b/>
          <w:lang w:val="en-US"/>
        </w:rPr>
        <w:t>µ</w:t>
      </w:r>
      <w:r w:rsidR="00F81DF4">
        <w:rPr>
          <w:rFonts w:asciiTheme="minorHAnsi" w:hAnsiTheme="minorHAnsi"/>
          <w:b/>
        </w:rPr>
        <w:t>L</w:t>
      </w:r>
      <w:bookmarkEnd w:id="5"/>
      <w:bookmarkEnd w:id="6"/>
      <w:r w:rsidRPr="00E82B92">
        <w:rPr>
          <w:rFonts w:asciiTheme="minorHAnsi" w:hAnsiTheme="minorHAnsi"/>
          <w:b/>
          <w:color w:val="000000"/>
          <w:lang w:val="en-US"/>
        </w:rPr>
        <w:t xml:space="preserve">) </w:t>
      </w:r>
      <w:r w:rsidRPr="00E82B92">
        <w:rPr>
          <w:rFonts w:asciiTheme="minorHAnsi" w:hAnsiTheme="minorHAnsi"/>
          <w:b/>
          <w:lang w:val="en-US"/>
        </w:rPr>
        <w:t>into the trunk kidney.</w:t>
      </w:r>
      <w:proofErr w:type="gramEnd"/>
    </w:p>
    <w:p w:rsidR="008D44BC" w:rsidRPr="00FD6FF8" w:rsidRDefault="008D44BC" w:rsidP="00917477">
      <w:pPr>
        <w:spacing w:line="240" w:lineRule="auto"/>
        <w:ind w:firstLine="567"/>
        <w:rPr>
          <w:rFonts w:asciiTheme="minorHAnsi" w:hAnsiTheme="minorHAnsi" w:cstheme="minorHAnsi"/>
          <w:lang w:val="en-US"/>
        </w:rPr>
      </w:pPr>
    </w:p>
    <w:p w:rsidR="00FD6FF8" w:rsidRDefault="00CE3514" w:rsidP="00606F26">
      <w:pPr>
        <w:spacing w:line="240" w:lineRule="auto"/>
        <w:ind w:firstLine="567"/>
        <w:rPr>
          <w:rFonts w:asciiTheme="minorHAnsi" w:hAnsiTheme="minorHAnsi" w:cstheme="minorHAnsi"/>
          <w:lang w:val="en-US"/>
        </w:rPr>
      </w:pPr>
      <w:r w:rsidRPr="00CE3514">
        <w:rPr>
          <w:rFonts w:asciiTheme="minorHAnsi" w:hAnsiTheme="minorHAnsi"/>
          <w:lang w:val="en-US"/>
        </w:rPr>
        <w:t>The p</w:t>
      </w:r>
      <w:r w:rsidR="00917477" w:rsidRPr="00CE3514">
        <w:rPr>
          <w:rFonts w:asciiTheme="minorHAnsi" w:hAnsiTheme="minorHAnsi"/>
          <w:lang w:val="en-US"/>
        </w:rPr>
        <w:t>roposed</w:t>
      </w:r>
      <w:r w:rsidR="00917477">
        <w:rPr>
          <w:rFonts w:asciiTheme="minorHAnsi" w:hAnsiTheme="minorHAnsi"/>
          <w:lang w:val="en-US"/>
        </w:rPr>
        <w:t xml:space="preserve"> method of microparticles</w:t>
      </w:r>
      <w:r w:rsidR="00966D03" w:rsidRPr="001D4AEA">
        <w:rPr>
          <w:rFonts w:asciiTheme="minorHAnsi" w:hAnsiTheme="minorHAnsi"/>
          <w:lang w:val="en-US"/>
        </w:rPr>
        <w:t>’</w:t>
      </w:r>
      <w:r w:rsidR="00917477">
        <w:rPr>
          <w:rFonts w:asciiTheme="minorHAnsi" w:hAnsiTheme="minorHAnsi"/>
          <w:lang w:val="en-US"/>
        </w:rPr>
        <w:t xml:space="preserve"> implantation </w:t>
      </w:r>
      <w:r w:rsidR="00917477" w:rsidRPr="00F27FA1">
        <w:rPr>
          <w:rFonts w:asciiTheme="minorHAnsi" w:hAnsiTheme="minorHAnsi"/>
          <w:lang w:val="en-US"/>
        </w:rPr>
        <w:t>in</w:t>
      </w:r>
      <w:r w:rsidR="00F27FA1" w:rsidRPr="00F27FA1">
        <w:rPr>
          <w:rFonts w:asciiTheme="minorHAnsi" w:hAnsiTheme="minorHAnsi"/>
          <w:lang w:val="en-US"/>
        </w:rPr>
        <w:t>to</w:t>
      </w:r>
      <w:r w:rsidR="00917477">
        <w:rPr>
          <w:rFonts w:asciiTheme="minorHAnsi" w:hAnsiTheme="minorHAnsi"/>
          <w:lang w:val="en-US"/>
        </w:rPr>
        <w:t xml:space="preserve"> fish </w:t>
      </w:r>
      <w:r w:rsidR="00917477" w:rsidRPr="0037252A">
        <w:rPr>
          <w:rFonts w:asciiTheme="minorHAnsi" w:hAnsiTheme="minorHAnsi"/>
          <w:lang w:val="en-US"/>
        </w:rPr>
        <w:t>circulatory system</w:t>
      </w:r>
      <w:r w:rsidR="00917477">
        <w:rPr>
          <w:rFonts w:asciiTheme="minorHAnsi" w:hAnsiTheme="minorHAnsi"/>
          <w:lang w:val="en-US"/>
        </w:rPr>
        <w:t xml:space="preserve"> can be applied for</w:t>
      </w:r>
      <w:r w:rsidR="00917477" w:rsidRPr="0037252A">
        <w:rPr>
          <w:rFonts w:asciiTheme="minorHAnsi" w:hAnsiTheme="minorHAnsi"/>
          <w:i/>
          <w:lang w:val="en-US"/>
        </w:rPr>
        <w:t xml:space="preserve"> in vivo</w:t>
      </w:r>
      <w:r w:rsidR="00917477">
        <w:rPr>
          <w:rFonts w:asciiTheme="minorHAnsi" w:hAnsiTheme="minorHAnsi"/>
          <w:lang w:val="en-US"/>
        </w:rPr>
        <w:t xml:space="preserve"> </w:t>
      </w:r>
      <w:r w:rsidR="00CA48FA" w:rsidRPr="00CA48FA">
        <w:rPr>
          <w:rFonts w:asciiTheme="minorHAnsi" w:hAnsiTheme="minorHAnsi"/>
          <w:lang w:val="en-US"/>
        </w:rPr>
        <w:t>monitoring</w:t>
      </w:r>
      <w:r w:rsidR="00917477">
        <w:rPr>
          <w:rFonts w:asciiTheme="minorHAnsi" w:hAnsiTheme="minorHAnsi"/>
          <w:lang w:val="en-US"/>
        </w:rPr>
        <w:t xml:space="preserve"> of zebrafish blood</w:t>
      </w:r>
      <w:r w:rsidR="00917477" w:rsidRPr="0037252A">
        <w:rPr>
          <w:rFonts w:asciiTheme="minorHAnsi" w:hAnsiTheme="minorHAnsi"/>
          <w:lang w:val="en-US"/>
        </w:rPr>
        <w:t xml:space="preserve"> pH</w:t>
      </w:r>
      <w:r w:rsidR="00917477">
        <w:rPr>
          <w:rFonts w:asciiTheme="minorHAnsi" w:hAnsiTheme="minorHAnsi"/>
          <w:lang w:val="en-US"/>
        </w:rPr>
        <w:t xml:space="preserve"> by </w:t>
      </w:r>
      <w:r w:rsidR="00917477" w:rsidRPr="0037252A">
        <w:rPr>
          <w:rFonts w:asciiTheme="minorHAnsi" w:hAnsiTheme="minorHAnsi"/>
          <w:lang w:val="en-US"/>
        </w:rPr>
        <w:t>microencapsulated fluorescent probe, SNARF-1</w:t>
      </w:r>
      <w:r w:rsidR="00917477">
        <w:rPr>
          <w:rFonts w:asciiTheme="minorHAnsi" w:hAnsiTheme="minorHAnsi"/>
          <w:lang w:val="en-US"/>
        </w:rPr>
        <w:t xml:space="preserve"> (Fig. 4). </w:t>
      </w:r>
      <w:r w:rsidR="00917477" w:rsidRPr="0037252A">
        <w:rPr>
          <w:rFonts w:asciiTheme="minorHAnsi" w:hAnsiTheme="minorHAnsi"/>
          <w:lang w:val="en-US"/>
        </w:rPr>
        <w:t>SNARF-1 has a spectrum with two peaks corresponding to the emission of the protonated and deprotonated dye</w:t>
      </w:r>
      <w:r w:rsidR="00917477">
        <w:rPr>
          <w:rFonts w:asciiTheme="minorHAnsi" w:hAnsiTheme="minorHAnsi"/>
          <w:lang w:val="en-US"/>
        </w:rPr>
        <w:t xml:space="preserve"> (Fig. 4A)</w:t>
      </w:r>
      <w:r w:rsidR="00917477" w:rsidRPr="0037252A">
        <w:rPr>
          <w:rFonts w:asciiTheme="minorHAnsi" w:hAnsiTheme="minorHAnsi"/>
          <w:lang w:val="en-US"/>
        </w:rPr>
        <w:t xml:space="preserve">, </w:t>
      </w:r>
      <w:r w:rsidR="00917477">
        <w:rPr>
          <w:rFonts w:asciiTheme="minorHAnsi" w:hAnsiTheme="minorHAnsi"/>
          <w:lang w:val="en-US"/>
        </w:rPr>
        <w:t xml:space="preserve">thus the </w:t>
      </w:r>
      <w:r w:rsidR="00917477">
        <w:rPr>
          <w:rFonts w:asciiTheme="minorHAnsi" w:hAnsiTheme="minorHAnsi" w:cstheme="minorHAnsi"/>
          <w:lang w:val="en-US"/>
        </w:rPr>
        <w:t>c</w:t>
      </w:r>
      <w:r w:rsidR="00917477" w:rsidRPr="00E82B92">
        <w:rPr>
          <w:rFonts w:asciiTheme="minorHAnsi" w:hAnsiTheme="minorHAnsi" w:cstheme="minorHAnsi"/>
          <w:lang w:val="en-US"/>
        </w:rPr>
        <w:t xml:space="preserve">alibration curves </w:t>
      </w:r>
      <w:r w:rsidR="00917477">
        <w:rPr>
          <w:rFonts w:asciiTheme="minorHAnsi" w:hAnsiTheme="minorHAnsi" w:cstheme="minorHAnsi"/>
          <w:lang w:val="en-US"/>
        </w:rPr>
        <w:t xml:space="preserve">of the </w:t>
      </w:r>
      <w:r w:rsidR="00917477" w:rsidRPr="0037252A">
        <w:rPr>
          <w:rFonts w:asciiTheme="minorHAnsi" w:hAnsiTheme="minorHAnsi"/>
          <w:lang w:val="en-US"/>
        </w:rPr>
        <w:t>ratio between the peaks</w:t>
      </w:r>
      <w:r w:rsidR="00917477" w:rsidRPr="00E82B92">
        <w:rPr>
          <w:rFonts w:asciiTheme="minorHAnsi" w:hAnsiTheme="minorHAnsi" w:cstheme="minorHAnsi"/>
          <w:lang w:val="en-US"/>
        </w:rPr>
        <w:t xml:space="preserve"> </w:t>
      </w:r>
      <w:r w:rsidR="00917477">
        <w:rPr>
          <w:rFonts w:asciiTheme="minorHAnsi" w:hAnsiTheme="minorHAnsi" w:cstheme="minorHAnsi"/>
          <w:lang w:val="en-US"/>
        </w:rPr>
        <w:t xml:space="preserve">at different pH of the media can be plotted </w:t>
      </w:r>
      <w:r w:rsidR="00917477">
        <w:rPr>
          <w:rFonts w:asciiTheme="minorHAnsi" w:hAnsiTheme="minorHAnsi"/>
          <w:lang w:val="en-US"/>
        </w:rPr>
        <w:t>(Fig. 4B)</w:t>
      </w:r>
      <w:r w:rsidR="00917477" w:rsidRPr="0037252A">
        <w:rPr>
          <w:rFonts w:asciiTheme="minorHAnsi" w:hAnsiTheme="minorHAnsi"/>
          <w:lang w:val="en-US"/>
        </w:rPr>
        <w:t>.</w:t>
      </w:r>
      <w:r w:rsidR="00917477" w:rsidRPr="00606F26">
        <w:rPr>
          <w:rFonts w:asciiTheme="minorHAnsi" w:hAnsiTheme="minorHAnsi" w:cstheme="minorHAnsi"/>
          <w:lang w:val="en-US"/>
        </w:rPr>
        <w:t xml:space="preserve"> </w:t>
      </w:r>
      <w:r w:rsidR="00917477">
        <w:rPr>
          <w:rFonts w:asciiTheme="minorHAnsi" w:hAnsiTheme="minorHAnsi" w:cstheme="minorHAnsi"/>
          <w:lang w:val="en-US"/>
        </w:rPr>
        <w:t>T</w:t>
      </w:r>
      <w:r w:rsidR="00917477" w:rsidRPr="00E82B92">
        <w:rPr>
          <w:rFonts w:asciiTheme="minorHAnsi" w:hAnsiTheme="minorHAnsi" w:cstheme="minorHAnsi"/>
          <w:lang w:val="en-US"/>
        </w:rPr>
        <w:t>he components of the blood influence</w:t>
      </w:r>
      <w:r w:rsidR="00917477">
        <w:rPr>
          <w:rFonts w:asciiTheme="minorHAnsi" w:hAnsiTheme="minorHAnsi" w:cstheme="minorHAnsi"/>
          <w:lang w:val="en-US"/>
        </w:rPr>
        <w:t xml:space="preserve"> </w:t>
      </w:r>
      <w:r w:rsidR="00917477" w:rsidRPr="00E82B92">
        <w:rPr>
          <w:rFonts w:asciiTheme="minorHAnsi" w:hAnsiTheme="minorHAnsi" w:cstheme="minorHAnsi"/>
          <w:lang w:val="en-US"/>
        </w:rPr>
        <w:t>the readout of the encapsulated SNARF-1</w:t>
      </w:r>
      <w:r w:rsidR="00917477">
        <w:rPr>
          <w:rFonts w:asciiTheme="minorHAnsi" w:hAnsiTheme="minorHAnsi" w:cstheme="minorHAnsi"/>
          <w:lang w:val="en-US"/>
        </w:rPr>
        <w:t xml:space="preserve"> (</w:t>
      </w:r>
      <w:r w:rsidR="00917477">
        <w:rPr>
          <w:rFonts w:asciiTheme="minorHAnsi" w:hAnsiTheme="minorHAnsi"/>
          <w:lang w:val="en-US"/>
        </w:rPr>
        <w:t xml:space="preserve">Fig. 4B), which can be evaluated experimentally by </w:t>
      </w:r>
      <w:r w:rsidR="00917477" w:rsidRPr="00F24EAE">
        <w:rPr>
          <w:rFonts w:asciiTheme="minorHAnsi" w:hAnsiTheme="minorHAnsi" w:cstheme="minorHAnsi"/>
          <w:lang w:val="en-US"/>
        </w:rPr>
        <w:t>simultaneo</w:t>
      </w:r>
      <w:r w:rsidR="00917477">
        <w:rPr>
          <w:rFonts w:asciiTheme="minorHAnsi" w:hAnsiTheme="minorHAnsi" w:cstheme="minorHAnsi"/>
          <w:lang w:val="en-US"/>
        </w:rPr>
        <w:t>us measurement of blood pH by micro</w:t>
      </w:r>
      <w:r w:rsidR="00917477" w:rsidRPr="00F24EAE">
        <w:rPr>
          <w:rFonts w:asciiTheme="minorHAnsi" w:hAnsiTheme="minorHAnsi" w:cstheme="minorHAnsi"/>
          <w:lang w:val="en-US"/>
        </w:rPr>
        <w:t xml:space="preserve">capsules and a </w:t>
      </w:r>
      <w:r w:rsidR="00917477">
        <w:rPr>
          <w:rFonts w:asciiTheme="minorHAnsi" w:hAnsiTheme="minorHAnsi" w:cstheme="minorHAnsi"/>
          <w:lang w:val="en-US"/>
        </w:rPr>
        <w:t xml:space="preserve">pH-meter with </w:t>
      </w:r>
      <w:r w:rsidR="000830DE" w:rsidRPr="00A072EF">
        <w:rPr>
          <w:rFonts w:asciiTheme="minorHAnsi" w:hAnsiTheme="minorHAnsi" w:cstheme="minorHAnsi"/>
          <w:lang w:val="en-US"/>
        </w:rPr>
        <w:t xml:space="preserve">a </w:t>
      </w:r>
      <w:r w:rsidR="00917477">
        <w:rPr>
          <w:rFonts w:asciiTheme="minorHAnsi" w:hAnsiTheme="minorHAnsi" w:cstheme="minorHAnsi"/>
          <w:lang w:val="en-US"/>
        </w:rPr>
        <w:t>glass microelectrode</w:t>
      </w:r>
      <w:r w:rsidR="00917477">
        <w:rPr>
          <w:rFonts w:asciiTheme="minorHAnsi" w:hAnsiTheme="minorHAnsi"/>
          <w:lang w:val="en-US"/>
        </w:rPr>
        <w:t>. A putative c</w:t>
      </w:r>
      <w:r w:rsidR="00917477" w:rsidRPr="00E82B92">
        <w:rPr>
          <w:rFonts w:asciiTheme="minorHAnsi" w:hAnsiTheme="minorHAnsi" w:cstheme="minorHAnsi"/>
          <w:lang w:val="en-US"/>
        </w:rPr>
        <w:t xml:space="preserve">alibration curve for microcapsules in zebrafish blood </w:t>
      </w:r>
      <w:r w:rsidR="00917477">
        <w:rPr>
          <w:rFonts w:asciiTheme="minorHAnsi" w:hAnsiTheme="minorHAnsi" w:cstheme="minorHAnsi"/>
          <w:lang w:val="en-US"/>
        </w:rPr>
        <w:t xml:space="preserve">should be plotted by shifting </w:t>
      </w:r>
      <w:r w:rsidR="00917477" w:rsidRPr="005C5AD7">
        <w:rPr>
          <w:rFonts w:asciiTheme="minorHAnsi" w:hAnsiTheme="minorHAnsi" w:cstheme="minorHAnsi"/>
          <w:lang w:val="en-US"/>
        </w:rPr>
        <w:t xml:space="preserve">the </w:t>
      </w:r>
      <w:r w:rsidR="00917477">
        <w:rPr>
          <w:rFonts w:asciiTheme="minorHAnsi" w:hAnsiTheme="minorHAnsi" w:cstheme="minorHAnsi"/>
          <w:lang w:val="en-US"/>
        </w:rPr>
        <w:t>buffer</w:t>
      </w:r>
      <w:r w:rsidR="001A068B" w:rsidRPr="00A072EF">
        <w:rPr>
          <w:rFonts w:asciiTheme="minorHAnsi" w:hAnsiTheme="minorHAnsi" w:cstheme="minorHAnsi"/>
          <w:lang w:val="en-US"/>
        </w:rPr>
        <w:t>s’</w:t>
      </w:r>
      <w:r w:rsidR="00917477">
        <w:rPr>
          <w:rFonts w:asciiTheme="minorHAnsi" w:hAnsiTheme="minorHAnsi" w:cstheme="minorHAnsi"/>
          <w:lang w:val="en-US"/>
        </w:rPr>
        <w:t xml:space="preserve"> </w:t>
      </w:r>
      <w:r w:rsidR="00917477" w:rsidRPr="005C5AD7">
        <w:rPr>
          <w:rFonts w:asciiTheme="minorHAnsi" w:hAnsiTheme="minorHAnsi" w:cstheme="minorHAnsi"/>
          <w:lang w:val="en-US"/>
        </w:rPr>
        <w:t>curve</w:t>
      </w:r>
      <w:r w:rsidR="00917477">
        <w:rPr>
          <w:rFonts w:asciiTheme="minorHAnsi" w:hAnsiTheme="minorHAnsi" w:cstheme="minorHAnsi"/>
          <w:lang w:val="en-US"/>
        </w:rPr>
        <w:t xml:space="preserve"> </w:t>
      </w:r>
      <w:r w:rsidR="00917477" w:rsidRPr="00F24EAE">
        <w:rPr>
          <w:rFonts w:asciiTheme="minorHAnsi" w:hAnsiTheme="minorHAnsi" w:cstheme="minorHAnsi"/>
          <w:lang w:val="en-US"/>
        </w:rPr>
        <w:t>by</w:t>
      </w:r>
      <w:r w:rsidR="00917477" w:rsidRPr="0049792D">
        <w:rPr>
          <w:rFonts w:asciiTheme="minorHAnsi" w:hAnsiTheme="minorHAnsi" w:cstheme="minorHAnsi"/>
          <w:lang w:val="en-GB"/>
        </w:rPr>
        <w:t xml:space="preserve"> </w:t>
      </w:r>
      <w:r w:rsidR="0049792D" w:rsidRPr="0049792D">
        <w:rPr>
          <w:rFonts w:asciiTheme="minorHAnsi" w:hAnsiTheme="minorHAnsi" w:cstheme="minorHAnsi"/>
          <w:lang w:val="en-GB"/>
        </w:rPr>
        <w:t xml:space="preserve">the </w:t>
      </w:r>
      <w:r w:rsidR="0049792D" w:rsidRPr="00343186">
        <w:rPr>
          <w:rFonts w:asciiTheme="minorHAnsi" w:hAnsiTheme="minorHAnsi" w:cstheme="minorHAnsi"/>
          <w:lang w:val="en-US"/>
        </w:rPr>
        <w:t>coefficient</w:t>
      </w:r>
      <w:r w:rsidR="00917477" w:rsidRPr="00343186">
        <w:rPr>
          <w:rFonts w:asciiTheme="minorHAnsi" w:hAnsiTheme="minorHAnsi" w:cstheme="minorHAnsi"/>
          <w:lang w:val="en-US"/>
        </w:rPr>
        <w:t xml:space="preserve"> equal to the </w:t>
      </w:r>
      <w:r w:rsidR="007656AD" w:rsidRPr="007656AD">
        <w:rPr>
          <w:rFonts w:asciiTheme="minorHAnsi" w:hAnsiTheme="minorHAnsi" w:cstheme="minorHAnsi"/>
          <w:lang w:val="en-US"/>
        </w:rPr>
        <w:t>pH difference</w:t>
      </w:r>
      <w:r w:rsidR="00917477" w:rsidRPr="007656AD">
        <w:rPr>
          <w:rFonts w:asciiTheme="minorHAnsi" w:hAnsiTheme="minorHAnsi" w:cstheme="minorHAnsi"/>
          <w:lang w:val="en-US"/>
        </w:rPr>
        <w:t xml:space="preserve"> m</w:t>
      </w:r>
      <w:r w:rsidR="00917477" w:rsidRPr="00343186">
        <w:rPr>
          <w:rFonts w:asciiTheme="minorHAnsi" w:hAnsiTheme="minorHAnsi" w:cstheme="minorHAnsi"/>
          <w:lang w:val="en-US"/>
        </w:rPr>
        <w:t xml:space="preserve">easured experimentally (see </w:t>
      </w:r>
      <w:r w:rsidR="00917477" w:rsidRPr="001A068B">
        <w:rPr>
          <w:rFonts w:asciiTheme="minorHAnsi" w:hAnsiTheme="minorHAnsi"/>
          <w:vertAlign w:val="superscript"/>
          <w:lang w:val="en-US"/>
        </w:rPr>
        <w:t>5</w:t>
      </w:r>
      <w:r w:rsidR="00917477" w:rsidRPr="001A068B">
        <w:rPr>
          <w:rFonts w:asciiTheme="minorHAnsi" w:hAnsiTheme="minorHAnsi" w:cstheme="minorHAnsi"/>
          <w:lang w:val="en-US"/>
        </w:rPr>
        <w:t xml:space="preserve"> for details).</w:t>
      </w:r>
      <w:r w:rsidR="00FD6FF8">
        <w:rPr>
          <w:rFonts w:asciiTheme="minorHAnsi" w:hAnsiTheme="minorHAnsi" w:cstheme="minorHAnsi"/>
          <w:lang w:val="en-US"/>
        </w:rPr>
        <w:t xml:space="preserve"> </w:t>
      </w:r>
    </w:p>
    <w:p w:rsidR="00F24EAE" w:rsidRPr="00343186" w:rsidRDefault="00343186" w:rsidP="00606F26">
      <w:pPr>
        <w:spacing w:line="240" w:lineRule="auto"/>
        <w:ind w:firstLine="567"/>
        <w:rPr>
          <w:rFonts w:asciiTheme="minorHAnsi" w:hAnsiTheme="minorHAnsi" w:cstheme="minorHAnsi"/>
          <w:lang w:val="en-US"/>
        </w:rPr>
      </w:pPr>
      <w:r w:rsidRPr="00343186">
        <w:rPr>
          <w:rFonts w:asciiTheme="minorHAnsi" w:hAnsiTheme="minorHAnsi" w:cstheme="minorHAnsi"/>
          <w:lang w:val="en-US"/>
        </w:rPr>
        <w:t xml:space="preserve">Blood pH in zebrafish gill capillaries remains stable during at least several hours after the injection of microcapsules (Fig. 4C). At the same time, a short </w:t>
      </w:r>
      <w:proofErr w:type="spellStart"/>
      <w:r w:rsidRPr="00343186">
        <w:rPr>
          <w:rFonts w:asciiTheme="minorHAnsi" w:hAnsiTheme="minorHAnsi" w:cstheme="minorHAnsi"/>
          <w:lang w:val="en-US"/>
        </w:rPr>
        <w:t>hypercapnic</w:t>
      </w:r>
      <w:proofErr w:type="spellEnd"/>
      <w:r w:rsidRPr="00343186">
        <w:rPr>
          <w:rFonts w:asciiTheme="minorHAnsi" w:hAnsiTheme="minorHAnsi" w:cstheme="minorHAnsi"/>
          <w:lang w:val="en-US"/>
        </w:rPr>
        <w:t xml:space="preserve"> exposure leads to</w:t>
      </w:r>
      <w:r w:rsidR="004B2E3F" w:rsidRPr="00A072EF">
        <w:rPr>
          <w:rFonts w:asciiTheme="minorHAnsi" w:hAnsiTheme="minorHAnsi" w:cstheme="minorHAnsi"/>
          <w:lang w:val="en-US"/>
        </w:rPr>
        <w:t xml:space="preserve"> a</w:t>
      </w:r>
      <w:r w:rsidRPr="00343186">
        <w:rPr>
          <w:rFonts w:asciiTheme="minorHAnsi" w:hAnsiTheme="minorHAnsi" w:cstheme="minorHAnsi"/>
          <w:lang w:val="en-US"/>
        </w:rPr>
        <w:t xml:space="preserve"> statistically significant decrease of blood pH, which demonstrates applicability of the method for </w:t>
      </w:r>
      <w:r w:rsidRPr="00343186">
        <w:rPr>
          <w:rFonts w:asciiTheme="minorHAnsi" w:hAnsiTheme="minorHAnsi" w:cstheme="minorHAnsi"/>
          <w:i/>
          <w:lang w:val="en-US"/>
        </w:rPr>
        <w:t>in vivo</w:t>
      </w:r>
      <w:r w:rsidRPr="00343186">
        <w:rPr>
          <w:rFonts w:asciiTheme="minorHAnsi" w:hAnsiTheme="minorHAnsi" w:cstheme="minorHAnsi"/>
          <w:lang w:val="en-US"/>
        </w:rPr>
        <w:t xml:space="preserve"> research on small fishes.</w:t>
      </w:r>
    </w:p>
    <w:p w:rsidR="00FD6FF8" w:rsidRDefault="00FD6FF8" w:rsidP="00FD6FF8">
      <w:pPr>
        <w:pStyle w:val="a3"/>
        <w:framePr w:wrap="auto" w:vAnchor="margin" w:yAlign="inline"/>
        <w:spacing w:line="240" w:lineRule="auto"/>
        <w:ind w:left="0"/>
        <w:rPr>
          <w:rFonts w:asciiTheme="minorHAnsi" w:eastAsiaTheme="minorHAnsi" w:hAnsiTheme="minorHAnsi"/>
          <w:b/>
          <w:szCs w:val="24"/>
          <w:lang w:val="en-US" w:eastAsia="en-US"/>
        </w:rPr>
      </w:pPr>
    </w:p>
    <w:p w:rsidR="00FD6FF8" w:rsidRPr="0037252A" w:rsidRDefault="00FD6FF8" w:rsidP="00FD6FF8">
      <w:pPr>
        <w:pStyle w:val="a3"/>
        <w:framePr w:wrap="auto" w:vAnchor="margin" w:yAlign="inline"/>
        <w:spacing w:line="240" w:lineRule="auto"/>
        <w:ind w:left="0"/>
        <w:rPr>
          <w:rFonts w:asciiTheme="minorHAnsi" w:eastAsiaTheme="minorHAnsi" w:hAnsiTheme="minorHAnsi"/>
          <w:szCs w:val="24"/>
          <w:lang w:val="en-US" w:eastAsia="en-US"/>
        </w:rPr>
      </w:pPr>
      <w:r>
        <w:rPr>
          <w:rFonts w:asciiTheme="minorHAnsi" w:eastAsiaTheme="minorHAnsi" w:hAnsiTheme="minorHAnsi"/>
          <w:b/>
          <w:szCs w:val="24"/>
          <w:lang w:val="en-US" w:eastAsia="en-US"/>
        </w:rPr>
        <w:t>[Place Figure 4</w:t>
      </w:r>
      <w:r w:rsidRPr="001D7498">
        <w:rPr>
          <w:rFonts w:asciiTheme="minorHAnsi" w:eastAsiaTheme="minorHAnsi" w:hAnsiTheme="minorHAnsi"/>
          <w:b/>
          <w:szCs w:val="24"/>
          <w:lang w:val="en-US" w:eastAsia="en-US"/>
        </w:rPr>
        <w:t xml:space="preserve"> here]</w:t>
      </w:r>
    </w:p>
    <w:p w:rsidR="00FD6FF8" w:rsidRDefault="00FD6FF8" w:rsidP="00FD6FF8">
      <w:pPr>
        <w:pStyle w:val="a3"/>
        <w:framePr w:wrap="auto" w:vAnchor="margin" w:yAlign="inline"/>
        <w:spacing w:line="240" w:lineRule="auto"/>
        <w:ind w:left="0"/>
        <w:rPr>
          <w:rFonts w:asciiTheme="minorHAnsi" w:eastAsiaTheme="minorHAnsi" w:hAnsiTheme="minorHAnsi"/>
          <w:b/>
          <w:szCs w:val="24"/>
          <w:lang w:val="en-US" w:eastAsia="en-US"/>
        </w:rPr>
      </w:pPr>
    </w:p>
    <w:p w:rsidR="00FD6FF8" w:rsidRDefault="00FD6FF8" w:rsidP="00FD6FF8">
      <w:pPr>
        <w:spacing w:line="240" w:lineRule="auto"/>
        <w:ind w:firstLine="567"/>
        <w:rPr>
          <w:rFonts w:asciiTheme="minorHAnsi" w:hAnsiTheme="minorHAnsi" w:cstheme="minorHAnsi"/>
          <w:lang w:val="en-US"/>
        </w:rPr>
      </w:pPr>
      <w:r w:rsidRPr="00E82B92">
        <w:rPr>
          <w:rFonts w:asciiTheme="minorHAnsi" w:hAnsiTheme="minorHAnsi" w:cstheme="minorHAnsi"/>
          <w:b/>
          <w:lang w:val="en-US"/>
        </w:rPr>
        <w:t xml:space="preserve">Figure 4: Representative example of monitoring of </w:t>
      </w:r>
      <w:proofErr w:type="spellStart"/>
      <w:r w:rsidRPr="00E82B92">
        <w:rPr>
          <w:rFonts w:asciiTheme="minorHAnsi" w:hAnsiTheme="minorHAnsi" w:cstheme="minorHAnsi"/>
          <w:b/>
          <w:lang w:val="en-US"/>
        </w:rPr>
        <w:t>zebrafish</w:t>
      </w:r>
      <w:proofErr w:type="spellEnd"/>
      <w:r w:rsidRPr="00E82B92">
        <w:rPr>
          <w:rFonts w:asciiTheme="minorHAnsi" w:hAnsiTheme="minorHAnsi" w:cstheme="minorHAnsi"/>
          <w:b/>
          <w:lang w:val="en-US"/>
        </w:rPr>
        <w:t xml:space="preserve"> blood </w:t>
      </w:r>
      <w:proofErr w:type="spellStart"/>
      <w:r w:rsidRPr="00E82B92">
        <w:rPr>
          <w:rFonts w:asciiTheme="minorHAnsi" w:hAnsiTheme="minorHAnsi" w:cstheme="minorHAnsi"/>
          <w:b/>
          <w:lang w:val="en-US"/>
        </w:rPr>
        <w:t>рН</w:t>
      </w:r>
      <w:proofErr w:type="spellEnd"/>
      <w:r w:rsidRPr="00E82B92">
        <w:rPr>
          <w:rFonts w:asciiTheme="minorHAnsi" w:hAnsiTheme="minorHAnsi" w:cstheme="minorHAnsi"/>
          <w:b/>
          <w:lang w:val="en-US"/>
        </w:rPr>
        <w:t xml:space="preserve"> by registration of the fluorescence spectra of microencapsulated dye SNARF-1.</w:t>
      </w:r>
      <w:r w:rsidRPr="00E82B92">
        <w:rPr>
          <w:rFonts w:asciiTheme="minorHAnsi" w:hAnsiTheme="minorHAnsi" w:cstheme="minorHAnsi"/>
          <w:lang w:val="en-US"/>
        </w:rPr>
        <w:t xml:space="preserve"> </w:t>
      </w:r>
      <w:r w:rsidRPr="00E82B92">
        <w:rPr>
          <w:rFonts w:asciiTheme="minorHAnsi" w:hAnsiTheme="minorHAnsi" w:cstheme="minorHAnsi"/>
          <w:b/>
          <w:lang w:val="en-US"/>
        </w:rPr>
        <w:t>(A)</w:t>
      </w:r>
      <w:r w:rsidRPr="00E82B92">
        <w:rPr>
          <w:rFonts w:asciiTheme="minorHAnsi" w:hAnsiTheme="minorHAnsi" w:cstheme="minorHAnsi"/>
          <w:lang w:val="en-US"/>
        </w:rPr>
        <w:t xml:space="preserve"> Spectra of the prepared microcapsules loaded with SNARF-1 in sodium phosphate buffers at different </w:t>
      </w:r>
      <w:proofErr w:type="spellStart"/>
      <w:r w:rsidRPr="00E82B92">
        <w:rPr>
          <w:rFonts w:asciiTheme="minorHAnsi" w:hAnsiTheme="minorHAnsi" w:cstheme="minorHAnsi"/>
          <w:lang w:val="en-US"/>
        </w:rPr>
        <w:t>pH.</w:t>
      </w:r>
      <w:proofErr w:type="spellEnd"/>
      <w:r w:rsidRPr="00E82B92">
        <w:rPr>
          <w:rFonts w:asciiTheme="minorHAnsi" w:hAnsiTheme="minorHAnsi" w:cstheme="minorHAnsi"/>
          <w:lang w:val="en-US"/>
        </w:rPr>
        <w:t xml:space="preserve"> </w:t>
      </w:r>
      <w:r w:rsidRPr="00E82B92">
        <w:rPr>
          <w:rFonts w:asciiTheme="minorHAnsi" w:hAnsiTheme="minorHAnsi" w:cstheme="minorHAnsi"/>
          <w:b/>
          <w:lang w:val="en-US"/>
        </w:rPr>
        <w:t>(B)</w:t>
      </w:r>
      <w:r w:rsidRPr="00E82B92">
        <w:rPr>
          <w:rFonts w:asciiTheme="minorHAnsi" w:hAnsiTheme="minorHAnsi" w:cstheme="minorHAnsi"/>
          <w:lang w:val="en-US"/>
        </w:rPr>
        <w:t xml:space="preserve"> Calibration curves of the prepared pH-sensitive microcapsules in sodium phosphate buffers and in extracted </w:t>
      </w:r>
      <w:proofErr w:type="spellStart"/>
      <w:r w:rsidRPr="00E82B92">
        <w:rPr>
          <w:rFonts w:asciiTheme="minorHAnsi" w:hAnsiTheme="minorHAnsi" w:cstheme="minorHAnsi"/>
          <w:lang w:val="en-US"/>
        </w:rPr>
        <w:t>zebrafish</w:t>
      </w:r>
      <w:proofErr w:type="spellEnd"/>
      <w:r w:rsidRPr="00E82B92">
        <w:rPr>
          <w:rFonts w:asciiTheme="minorHAnsi" w:hAnsiTheme="minorHAnsi" w:cstheme="minorHAnsi"/>
          <w:lang w:val="en-US"/>
        </w:rPr>
        <w:t xml:space="preserve"> blood. For all measurements, the </w:t>
      </w:r>
      <w:proofErr w:type="spellStart"/>
      <w:r w:rsidRPr="00E82B92">
        <w:rPr>
          <w:rFonts w:asciiTheme="minorHAnsi" w:hAnsiTheme="minorHAnsi" w:cstheme="minorHAnsi"/>
          <w:lang w:val="en-US"/>
        </w:rPr>
        <w:t>mean±s.d</w:t>
      </w:r>
      <w:proofErr w:type="spellEnd"/>
      <w:r w:rsidRPr="00E82B92">
        <w:rPr>
          <w:rFonts w:asciiTheme="minorHAnsi" w:hAnsiTheme="minorHAnsi" w:cstheme="minorHAnsi"/>
          <w:lang w:val="en-US"/>
        </w:rPr>
        <w:t>. is depicted.</w:t>
      </w:r>
      <w:r w:rsidRPr="001510C2">
        <w:rPr>
          <w:rStyle w:val="a7"/>
          <w:rFonts w:asciiTheme="minorHAnsi" w:hAnsiTheme="minorHAnsi" w:cstheme="minorHAnsi"/>
          <w:lang w:val="en-US"/>
        </w:rPr>
        <w:t xml:space="preserve"> </w:t>
      </w:r>
      <w:r w:rsidRPr="00E82B92">
        <w:rPr>
          <w:rStyle w:val="a7"/>
          <w:rFonts w:asciiTheme="minorHAnsi" w:hAnsiTheme="minorHAnsi" w:cstheme="minorHAnsi"/>
          <w:lang w:val="en-US"/>
        </w:rPr>
        <w:lastRenderedPageBreak/>
        <w:t>(C)</w:t>
      </w:r>
      <w:r w:rsidRPr="00E82B92">
        <w:rPr>
          <w:rFonts w:asciiTheme="minorHAnsi" w:hAnsiTheme="minorHAnsi" w:cstheme="minorHAnsi"/>
          <w:lang w:val="en-US"/>
        </w:rPr>
        <w:t xml:space="preserve"> A representative example of the </w:t>
      </w:r>
      <w:r w:rsidRPr="00E82B92">
        <w:rPr>
          <w:rFonts w:asciiTheme="minorHAnsi" w:hAnsiTheme="minorHAnsi" w:cstheme="minorHAnsi"/>
          <w:i/>
          <w:lang w:val="en-US"/>
        </w:rPr>
        <w:t>in vivo</w:t>
      </w:r>
      <w:r w:rsidRPr="00E82B92">
        <w:rPr>
          <w:rFonts w:asciiTheme="minorHAnsi" w:hAnsiTheme="minorHAnsi" w:cstheme="minorHAnsi"/>
          <w:lang w:val="en-US"/>
        </w:rPr>
        <w:t xml:space="preserve"> monitoring of </w:t>
      </w:r>
      <w:proofErr w:type="spellStart"/>
      <w:r w:rsidRPr="00E82B92">
        <w:rPr>
          <w:rFonts w:asciiTheme="minorHAnsi" w:hAnsiTheme="minorHAnsi" w:cstheme="minorHAnsi"/>
          <w:lang w:val="en-US"/>
        </w:rPr>
        <w:t>zebrafish</w:t>
      </w:r>
      <w:proofErr w:type="spellEnd"/>
      <w:r w:rsidRPr="00E82B92">
        <w:rPr>
          <w:rFonts w:asciiTheme="minorHAnsi" w:hAnsiTheme="minorHAnsi" w:cstheme="minorHAnsi"/>
          <w:lang w:val="en-US"/>
        </w:rPr>
        <w:t xml:space="preserve"> blood </w:t>
      </w:r>
      <w:proofErr w:type="spellStart"/>
      <w:r w:rsidRPr="00E82B92">
        <w:rPr>
          <w:rFonts w:asciiTheme="minorHAnsi" w:hAnsiTheme="minorHAnsi" w:cstheme="minorHAnsi"/>
          <w:lang w:val="en-US"/>
        </w:rPr>
        <w:t>рН</w:t>
      </w:r>
      <w:proofErr w:type="spellEnd"/>
      <w:r w:rsidRPr="00E82B92">
        <w:rPr>
          <w:rFonts w:asciiTheme="minorHAnsi" w:hAnsiTheme="minorHAnsi" w:cstheme="minorHAnsi"/>
          <w:lang w:val="en-US"/>
        </w:rPr>
        <w:t xml:space="preserve"> by encapsulated fluorescent SNARF-1 dye in </w:t>
      </w:r>
      <w:proofErr w:type="spellStart"/>
      <w:r w:rsidRPr="00E82B92">
        <w:rPr>
          <w:rFonts w:asciiTheme="minorHAnsi" w:hAnsiTheme="minorHAnsi" w:cstheme="minorHAnsi"/>
          <w:lang w:val="en-US"/>
        </w:rPr>
        <w:t>zebrafish</w:t>
      </w:r>
      <w:proofErr w:type="spellEnd"/>
      <w:r w:rsidRPr="00E82B92">
        <w:rPr>
          <w:rFonts w:asciiTheme="minorHAnsi" w:hAnsiTheme="minorHAnsi" w:cstheme="minorHAnsi"/>
          <w:lang w:val="en-US"/>
        </w:rPr>
        <w:t xml:space="preserve"> gill capillaries. In control conditions, blood pH remains stable during 4 hours after injection of microcapsules, while 5 minutes exposure under severe </w:t>
      </w:r>
      <w:proofErr w:type="spellStart"/>
      <w:r w:rsidRPr="00E82B92">
        <w:rPr>
          <w:rFonts w:asciiTheme="minorHAnsi" w:hAnsiTheme="minorHAnsi" w:cstheme="minorHAnsi"/>
          <w:lang w:val="en-US"/>
        </w:rPr>
        <w:t>hypercapnia</w:t>
      </w:r>
      <w:proofErr w:type="spellEnd"/>
      <w:r w:rsidRPr="00E82B92">
        <w:rPr>
          <w:rFonts w:asciiTheme="minorHAnsi" w:hAnsiTheme="minorHAnsi" w:cstheme="minorHAnsi"/>
          <w:lang w:val="en-US"/>
        </w:rPr>
        <w:t xml:space="preserve"> (900-1000 mg/</w:t>
      </w:r>
      <w:r w:rsidR="00317649">
        <w:rPr>
          <w:rFonts w:asciiTheme="minorHAnsi" w:hAnsiTheme="minorHAnsi" w:cstheme="minorHAnsi"/>
        </w:rPr>
        <w:t>L</w:t>
      </w:r>
      <w:r w:rsidRPr="00E82B92">
        <w:rPr>
          <w:rFonts w:asciiTheme="minorHAnsi" w:hAnsiTheme="minorHAnsi" w:cstheme="minorHAnsi"/>
          <w:lang w:val="en-US"/>
        </w:rPr>
        <w:t xml:space="preserve"> of dissolved CO</w:t>
      </w:r>
      <w:r w:rsidRPr="00E82B92">
        <w:rPr>
          <w:rFonts w:asciiTheme="minorHAnsi" w:hAnsiTheme="minorHAnsi" w:cstheme="minorHAnsi"/>
          <w:vertAlign w:val="subscript"/>
          <w:lang w:val="en-US"/>
        </w:rPr>
        <w:t>2</w:t>
      </w:r>
      <w:r w:rsidRPr="00E82B92">
        <w:rPr>
          <w:rFonts w:asciiTheme="minorHAnsi" w:hAnsiTheme="minorHAnsi" w:cstheme="minorHAnsi"/>
          <w:lang w:val="en-US"/>
        </w:rPr>
        <w:t xml:space="preserve">) causes acidification of the fish blood. Asterisk indicates statistically significant difference from the parallel control group with </w:t>
      </w:r>
      <w:r w:rsidRPr="00E82B92">
        <w:rPr>
          <w:rFonts w:asciiTheme="minorHAnsi" w:hAnsiTheme="minorHAnsi" w:cstheme="minorHAnsi"/>
          <w:i/>
          <w:lang w:val="en-US"/>
        </w:rPr>
        <w:t>p</w:t>
      </w:r>
      <w:r w:rsidRPr="00E82B92">
        <w:rPr>
          <w:rFonts w:asciiTheme="minorHAnsi" w:hAnsiTheme="minorHAnsi" w:cstheme="minorHAnsi"/>
          <w:lang w:val="en-US"/>
        </w:rPr>
        <w:t xml:space="preserve"> &lt; 0.01 (Mann–Whitney U test).</w:t>
      </w:r>
    </w:p>
    <w:p w:rsidR="00C71026" w:rsidRPr="0037252A" w:rsidRDefault="00C71026" w:rsidP="002177FF">
      <w:pPr>
        <w:spacing w:line="240" w:lineRule="auto"/>
        <w:ind w:firstLine="567"/>
        <w:rPr>
          <w:rFonts w:asciiTheme="minorHAnsi" w:hAnsiTheme="minorHAnsi" w:cstheme="minorHAnsi"/>
          <w:lang w:val="en-US"/>
        </w:rPr>
      </w:pPr>
    </w:p>
    <w:p w:rsidR="004C2B65" w:rsidRPr="0037252A" w:rsidRDefault="00B4727A" w:rsidP="002177FF">
      <w:pPr>
        <w:spacing w:line="240" w:lineRule="auto"/>
        <w:ind w:firstLine="567"/>
        <w:rPr>
          <w:rFonts w:asciiTheme="minorHAnsi" w:hAnsiTheme="minorHAnsi" w:cstheme="minorHAnsi"/>
          <w:b/>
          <w:lang w:val="en-US"/>
        </w:rPr>
      </w:pPr>
      <w:r w:rsidRPr="0037252A">
        <w:rPr>
          <w:rFonts w:asciiTheme="minorHAnsi" w:hAnsiTheme="minorHAnsi" w:cstheme="minorHAnsi"/>
          <w:b/>
          <w:lang w:val="en-US"/>
        </w:rPr>
        <w:t>Discussion</w:t>
      </w:r>
    </w:p>
    <w:p w:rsidR="009A1ACB" w:rsidRPr="0037252A" w:rsidRDefault="00A456C5" w:rsidP="002177FF">
      <w:pPr>
        <w:spacing w:line="240" w:lineRule="auto"/>
        <w:ind w:firstLine="567"/>
        <w:rPr>
          <w:rFonts w:asciiTheme="minorHAnsi" w:hAnsiTheme="minorHAnsi"/>
          <w:lang w:val="en-US"/>
        </w:rPr>
      </w:pPr>
      <w:r w:rsidRPr="0037252A">
        <w:rPr>
          <w:rFonts w:asciiTheme="minorHAnsi" w:hAnsiTheme="minorHAnsi"/>
          <w:lang w:val="en-US"/>
        </w:rPr>
        <w:t xml:space="preserve">To demonstrate </w:t>
      </w:r>
      <w:r w:rsidR="00470A13" w:rsidRPr="0037252A">
        <w:rPr>
          <w:rFonts w:asciiTheme="minorHAnsi" w:hAnsiTheme="minorHAnsi"/>
          <w:lang w:val="en-US"/>
        </w:rPr>
        <w:t xml:space="preserve">the injection of </w:t>
      </w:r>
      <w:r w:rsidRPr="0037252A">
        <w:rPr>
          <w:rFonts w:asciiTheme="minorHAnsi" w:hAnsiTheme="minorHAnsi"/>
          <w:lang w:val="en-US"/>
        </w:rPr>
        <w:t xml:space="preserve">microparticles into </w:t>
      </w:r>
      <w:r w:rsidR="00470A13" w:rsidRPr="0037252A">
        <w:rPr>
          <w:rFonts w:asciiTheme="minorHAnsi" w:hAnsiTheme="minorHAnsi"/>
          <w:lang w:val="en-US"/>
        </w:rPr>
        <w:t xml:space="preserve">the </w:t>
      </w:r>
      <w:r w:rsidRPr="0037252A">
        <w:rPr>
          <w:rFonts w:asciiTheme="minorHAnsi" w:hAnsiTheme="minorHAnsi"/>
          <w:lang w:val="en-US"/>
        </w:rPr>
        <w:t>zebrafish kidney</w:t>
      </w:r>
      <w:r w:rsidR="00366B5E" w:rsidRPr="0037252A">
        <w:rPr>
          <w:rFonts w:asciiTheme="minorHAnsi" w:hAnsiTheme="minorHAnsi"/>
          <w:lang w:val="en-US"/>
        </w:rPr>
        <w:t>,</w:t>
      </w:r>
      <w:r w:rsidRPr="0037252A">
        <w:rPr>
          <w:rFonts w:asciiTheme="minorHAnsi" w:hAnsiTheme="minorHAnsi"/>
          <w:lang w:val="en-US"/>
        </w:rPr>
        <w:t xml:space="preserve"> w</w:t>
      </w:r>
      <w:r w:rsidR="009A3C45" w:rsidRPr="0037252A">
        <w:rPr>
          <w:rFonts w:asciiTheme="minorHAnsi" w:hAnsiTheme="minorHAnsi"/>
          <w:lang w:val="en-US"/>
        </w:rPr>
        <w:t>e used semi-permeable micro</w:t>
      </w:r>
      <w:r w:rsidR="00530412" w:rsidRPr="0037252A">
        <w:rPr>
          <w:rFonts w:asciiTheme="minorHAnsi" w:hAnsiTheme="minorHAnsi"/>
          <w:lang w:val="en-US"/>
        </w:rPr>
        <w:t>capsules</w:t>
      </w:r>
      <w:r w:rsidR="009A3C45" w:rsidRPr="0037252A">
        <w:rPr>
          <w:rFonts w:asciiTheme="minorHAnsi" w:hAnsiTheme="minorHAnsi"/>
          <w:lang w:val="en-US"/>
        </w:rPr>
        <w:t xml:space="preserve"> loaded with </w:t>
      </w:r>
      <w:r w:rsidR="00470A13" w:rsidRPr="0037252A">
        <w:rPr>
          <w:rFonts w:asciiTheme="minorHAnsi" w:hAnsiTheme="minorHAnsi"/>
          <w:lang w:val="en-US"/>
        </w:rPr>
        <w:t xml:space="preserve">an </w:t>
      </w:r>
      <w:r w:rsidR="009A3C45" w:rsidRPr="0037252A">
        <w:rPr>
          <w:rFonts w:asciiTheme="minorHAnsi" w:hAnsiTheme="minorHAnsi"/>
          <w:lang w:val="en-US"/>
        </w:rPr>
        <w:t xml:space="preserve">indicator dye. Thus, </w:t>
      </w:r>
      <w:r w:rsidR="00470A13" w:rsidRPr="0037252A">
        <w:rPr>
          <w:rFonts w:asciiTheme="minorHAnsi" w:hAnsiTheme="minorHAnsi"/>
          <w:lang w:val="en-US"/>
        </w:rPr>
        <w:t xml:space="preserve">the </w:t>
      </w:r>
      <w:r w:rsidR="009A3C45" w:rsidRPr="0037252A">
        <w:rPr>
          <w:rFonts w:asciiTheme="minorHAnsi" w:hAnsiTheme="minorHAnsi"/>
          <w:lang w:val="en-US"/>
        </w:rPr>
        <w:t xml:space="preserve">protocol </w:t>
      </w:r>
      <w:r w:rsidR="00366B5E" w:rsidRPr="0037252A">
        <w:rPr>
          <w:rFonts w:asciiTheme="minorHAnsi" w:hAnsiTheme="minorHAnsi"/>
          <w:lang w:val="en-US"/>
        </w:rPr>
        <w:t xml:space="preserve">contains </w:t>
      </w:r>
      <w:r w:rsidR="00B4727A" w:rsidRPr="0037252A">
        <w:rPr>
          <w:rFonts w:asciiTheme="minorHAnsi" w:hAnsiTheme="minorHAnsi"/>
          <w:lang w:val="en-US"/>
        </w:rPr>
        <w:t xml:space="preserve">instructions for </w:t>
      </w:r>
      <w:r w:rsidR="00470A13" w:rsidRPr="0037252A">
        <w:rPr>
          <w:rFonts w:asciiTheme="minorHAnsi" w:hAnsiTheme="minorHAnsi"/>
          <w:lang w:val="en-US"/>
        </w:rPr>
        <w:t xml:space="preserve">the </w:t>
      </w:r>
      <w:r w:rsidR="00B4727A" w:rsidRPr="0037252A">
        <w:rPr>
          <w:rFonts w:asciiTheme="minorHAnsi" w:hAnsiTheme="minorHAnsi"/>
          <w:lang w:val="en-US"/>
        </w:rPr>
        <w:t>fabrication of</w:t>
      </w:r>
      <w:r w:rsidR="00530412" w:rsidRPr="0037252A">
        <w:rPr>
          <w:rFonts w:asciiTheme="minorHAnsi" w:hAnsiTheme="minorHAnsi"/>
          <w:lang w:val="en-US"/>
        </w:rPr>
        <w:t xml:space="preserve"> the</w:t>
      </w:r>
      <w:r w:rsidR="00B4727A" w:rsidRPr="0037252A">
        <w:rPr>
          <w:rFonts w:asciiTheme="minorHAnsi" w:hAnsiTheme="minorHAnsi"/>
          <w:lang w:val="en-US"/>
        </w:rPr>
        <w:t xml:space="preserve"> </w:t>
      </w:r>
      <w:r w:rsidR="009A3C45" w:rsidRPr="0037252A">
        <w:rPr>
          <w:rFonts w:asciiTheme="minorHAnsi" w:hAnsiTheme="minorHAnsi"/>
          <w:lang w:val="en-US"/>
        </w:rPr>
        <w:t xml:space="preserve">microcapsules </w:t>
      </w:r>
      <w:r w:rsidR="00470A13" w:rsidRPr="0037252A">
        <w:rPr>
          <w:rFonts w:asciiTheme="minorHAnsi" w:hAnsiTheme="minorHAnsi"/>
          <w:lang w:val="en-US"/>
        </w:rPr>
        <w:t xml:space="preserve">using the </w:t>
      </w:r>
      <w:r w:rsidR="009A3C45" w:rsidRPr="0037252A">
        <w:rPr>
          <w:rFonts w:asciiTheme="minorHAnsi" w:hAnsiTheme="minorHAnsi"/>
          <w:lang w:val="en-US"/>
        </w:rPr>
        <w:t xml:space="preserve">layer-by-layer </w:t>
      </w:r>
      <w:r w:rsidR="00153B2A" w:rsidRPr="0037252A">
        <w:rPr>
          <w:rFonts w:asciiTheme="minorHAnsi" w:hAnsiTheme="minorHAnsi"/>
          <w:lang w:val="en-US"/>
        </w:rPr>
        <w:t>assembly of oppositely charged polyelectrolytes</w:t>
      </w:r>
      <w:r w:rsidR="00FD7675" w:rsidRPr="0037252A">
        <w:rPr>
          <w:rFonts w:asciiTheme="minorHAnsi" w:hAnsiTheme="minorHAnsi"/>
          <w:vertAlign w:val="superscript"/>
          <w:lang w:val="en-US"/>
        </w:rPr>
        <w:t>7</w:t>
      </w:r>
      <w:r w:rsidR="000611EF" w:rsidRPr="0037252A">
        <w:rPr>
          <w:rFonts w:asciiTheme="minorHAnsi" w:hAnsiTheme="minorHAnsi"/>
          <w:vertAlign w:val="superscript"/>
          <w:lang w:val="en-US"/>
        </w:rPr>
        <w:t>-</w:t>
      </w:r>
      <w:r w:rsidR="007371FC" w:rsidRPr="0037252A">
        <w:rPr>
          <w:rFonts w:asciiTheme="minorHAnsi" w:hAnsiTheme="minorHAnsi"/>
          <w:vertAlign w:val="superscript"/>
          <w:lang w:val="en-US"/>
        </w:rPr>
        <w:t>8</w:t>
      </w:r>
      <w:r w:rsidR="00386DFF">
        <w:rPr>
          <w:rFonts w:asciiTheme="minorHAnsi" w:hAnsiTheme="minorHAnsi"/>
          <w:vertAlign w:val="superscript"/>
          <w:lang w:val="en-US"/>
        </w:rPr>
        <w:t>,</w:t>
      </w:r>
      <w:r w:rsidR="006F5D0F">
        <w:rPr>
          <w:rFonts w:asciiTheme="minorHAnsi" w:hAnsiTheme="minorHAnsi"/>
          <w:vertAlign w:val="superscript"/>
          <w:lang w:val="en-US"/>
        </w:rPr>
        <w:t xml:space="preserve"> 15-18</w:t>
      </w:r>
      <w:r w:rsidR="00235D2C" w:rsidRPr="00A072EF">
        <w:rPr>
          <w:rFonts w:asciiTheme="minorHAnsi" w:hAnsiTheme="minorHAnsi"/>
          <w:lang w:val="en-US"/>
        </w:rPr>
        <w:t xml:space="preserve"> (</w:t>
      </w:r>
      <w:r w:rsidR="00235D2C" w:rsidRPr="00235D2C">
        <w:rPr>
          <w:rFonts w:asciiTheme="minorHAnsi" w:hAnsiTheme="minorHAnsi"/>
          <w:lang w:val="en-US"/>
        </w:rPr>
        <w:t>Fig. 1A)</w:t>
      </w:r>
      <w:r w:rsidR="00B4727A" w:rsidRPr="00235D2C">
        <w:rPr>
          <w:rFonts w:asciiTheme="minorHAnsi" w:hAnsiTheme="minorHAnsi"/>
          <w:lang w:val="en-US"/>
        </w:rPr>
        <w:t>.</w:t>
      </w:r>
      <w:r w:rsidR="007942D3" w:rsidRPr="00235D2C">
        <w:rPr>
          <w:rFonts w:asciiTheme="minorHAnsi" w:hAnsiTheme="minorHAnsi"/>
          <w:lang w:val="en-US"/>
        </w:rPr>
        <w:t xml:space="preserve"> </w:t>
      </w:r>
      <w:r w:rsidR="009A3C45" w:rsidRPr="00235D2C">
        <w:rPr>
          <w:rFonts w:asciiTheme="minorHAnsi" w:hAnsiTheme="minorHAnsi"/>
          <w:lang w:val="en-US"/>
        </w:rPr>
        <w:t xml:space="preserve">An advantage of this technology is that it is easy to perform with available laboratory equipment. </w:t>
      </w:r>
      <w:r w:rsidR="00153B2A" w:rsidRPr="00A20C48">
        <w:rPr>
          <w:rFonts w:asciiTheme="minorHAnsi" w:hAnsiTheme="minorHAnsi"/>
          <w:lang w:val="en-US"/>
        </w:rPr>
        <w:t xml:space="preserve">Depending on the conditions and </w:t>
      </w:r>
      <w:r w:rsidR="00470A13" w:rsidRPr="00343186">
        <w:rPr>
          <w:rFonts w:asciiTheme="minorHAnsi" w:hAnsiTheme="minorHAnsi"/>
          <w:lang w:val="en-US"/>
        </w:rPr>
        <w:t>compounds used,</w:t>
      </w:r>
      <w:r w:rsidR="00153B2A" w:rsidRPr="00343186">
        <w:rPr>
          <w:rFonts w:asciiTheme="minorHAnsi" w:hAnsiTheme="minorHAnsi"/>
          <w:lang w:val="en-US"/>
        </w:rPr>
        <w:t xml:space="preserve"> the </w:t>
      </w:r>
      <w:r w:rsidR="00470A13" w:rsidRPr="00343186">
        <w:rPr>
          <w:rFonts w:asciiTheme="minorHAnsi" w:hAnsiTheme="minorHAnsi"/>
          <w:lang w:val="en-US"/>
        </w:rPr>
        <w:t xml:space="preserve">fabricated </w:t>
      </w:r>
      <w:r w:rsidR="00530412" w:rsidRPr="00343186">
        <w:rPr>
          <w:rFonts w:asciiTheme="minorHAnsi" w:hAnsiTheme="minorHAnsi"/>
          <w:lang w:val="en-US"/>
        </w:rPr>
        <w:t xml:space="preserve">microcapsules </w:t>
      </w:r>
      <w:r w:rsidR="00153B2A" w:rsidRPr="00343186">
        <w:rPr>
          <w:rFonts w:asciiTheme="minorHAnsi" w:hAnsiTheme="minorHAnsi"/>
          <w:lang w:val="en-US"/>
        </w:rPr>
        <w:t>can range from 0.5 to 100 µm with nanometers</w:t>
      </w:r>
      <w:r w:rsidR="00470A13" w:rsidRPr="00235D2C">
        <w:rPr>
          <w:rFonts w:asciiTheme="minorHAnsi" w:hAnsiTheme="minorHAnsi"/>
          <w:lang w:val="en-US"/>
        </w:rPr>
        <w:t>-</w:t>
      </w:r>
      <w:r w:rsidR="00153B2A" w:rsidRPr="00235D2C">
        <w:rPr>
          <w:rFonts w:asciiTheme="minorHAnsi" w:hAnsiTheme="minorHAnsi"/>
          <w:lang w:val="en-US"/>
        </w:rPr>
        <w:t>thick polyelectrolyte shell</w:t>
      </w:r>
      <w:r w:rsidR="006F5D0F">
        <w:rPr>
          <w:rFonts w:asciiTheme="minorHAnsi" w:hAnsiTheme="minorHAnsi"/>
          <w:vertAlign w:val="superscript"/>
          <w:lang w:val="en-US"/>
        </w:rPr>
        <w:t>15</w:t>
      </w:r>
      <w:r w:rsidR="00153B2A" w:rsidRPr="00235D2C">
        <w:rPr>
          <w:rFonts w:asciiTheme="minorHAnsi" w:hAnsiTheme="minorHAnsi"/>
          <w:lang w:val="en-US"/>
        </w:rPr>
        <w:t>. The synthesis</w:t>
      </w:r>
      <w:r w:rsidR="00153B2A" w:rsidRPr="0037252A">
        <w:rPr>
          <w:rFonts w:asciiTheme="minorHAnsi" w:hAnsiTheme="minorHAnsi"/>
          <w:lang w:val="en-US"/>
        </w:rPr>
        <w:t xml:space="preserve"> parameters described in this manuscript result in </w:t>
      </w:r>
      <w:r w:rsidR="009A1ACB" w:rsidRPr="0037252A">
        <w:rPr>
          <w:rFonts w:asciiTheme="minorHAnsi" w:hAnsiTheme="minorHAnsi"/>
          <w:lang w:val="en-US"/>
        </w:rPr>
        <w:t xml:space="preserve">elastic microcapsules </w:t>
      </w:r>
      <w:r w:rsidR="00530412" w:rsidRPr="0037252A">
        <w:rPr>
          <w:rFonts w:asciiTheme="minorHAnsi" w:hAnsiTheme="minorHAnsi"/>
          <w:lang w:val="en-US"/>
        </w:rPr>
        <w:t>consisting of</w:t>
      </w:r>
      <w:r w:rsidR="009A1ACB" w:rsidRPr="0037252A">
        <w:rPr>
          <w:rFonts w:asciiTheme="minorHAnsi" w:hAnsiTheme="minorHAnsi"/>
          <w:lang w:val="en-US"/>
        </w:rPr>
        <w:t xml:space="preserve"> 12 layers</w:t>
      </w:r>
      <w:r w:rsidR="00530412" w:rsidRPr="0037252A">
        <w:rPr>
          <w:rFonts w:asciiTheme="minorHAnsi" w:hAnsiTheme="minorHAnsi"/>
          <w:lang w:val="en-US"/>
        </w:rPr>
        <w:t xml:space="preserve"> (</w:t>
      </w:r>
      <w:r w:rsidR="00F96860" w:rsidRPr="0037252A">
        <w:rPr>
          <w:rFonts w:asciiTheme="minorHAnsi" w:hAnsiTheme="minorHAnsi"/>
          <w:lang w:val="en-US"/>
        </w:rPr>
        <w:t>in addition to the</w:t>
      </w:r>
      <w:r w:rsidR="00530412" w:rsidRPr="0037252A">
        <w:rPr>
          <w:rFonts w:asciiTheme="minorHAnsi" w:hAnsiTheme="minorHAnsi"/>
          <w:lang w:val="en-US"/>
        </w:rPr>
        <w:t xml:space="preserve"> final biocompatible layer)</w:t>
      </w:r>
      <w:r w:rsidR="009A1ACB" w:rsidRPr="0037252A">
        <w:rPr>
          <w:rFonts w:asciiTheme="minorHAnsi" w:hAnsiTheme="minorHAnsi"/>
          <w:lang w:val="en-US"/>
        </w:rPr>
        <w:t xml:space="preserve"> of polymers </w:t>
      </w:r>
      <w:r w:rsidR="00CD447A" w:rsidRPr="0037252A">
        <w:rPr>
          <w:rFonts w:asciiTheme="minorHAnsi" w:hAnsiTheme="minorHAnsi"/>
          <w:lang w:val="en-US"/>
        </w:rPr>
        <w:t>approximately 2</w:t>
      </w:r>
      <w:r w:rsidR="00153B2A" w:rsidRPr="0037252A">
        <w:rPr>
          <w:rFonts w:asciiTheme="minorHAnsi" w:hAnsiTheme="minorHAnsi"/>
          <w:lang w:val="en-US"/>
        </w:rPr>
        <w:t>-</w:t>
      </w:r>
      <w:r w:rsidR="00DB6479" w:rsidRPr="00A072EF">
        <w:rPr>
          <w:rFonts w:asciiTheme="minorHAnsi" w:hAnsiTheme="minorHAnsi"/>
          <w:lang w:val="en-US"/>
        </w:rPr>
        <w:t>6</w:t>
      </w:r>
      <w:r w:rsidR="00153B2A" w:rsidRPr="0037252A">
        <w:rPr>
          <w:rFonts w:asciiTheme="minorHAnsi" w:hAnsiTheme="minorHAnsi"/>
          <w:lang w:val="en-US"/>
        </w:rPr>
        <w:t xml:space="preserve"> µm</w:t>
      </w:r>
      <w:r w:rsidR="00F96860" w:rsidRPr="0037252A">
        <w:rPr>
          <w:rFonts w:asciiTheme="minorHAnsi" w:hAnsiTheme="minorHAnsi"/>
          <w:lang w:val="en-US"/>
        </w:rPr>
        <w:t xml:space="preserve"> in size</w:t>
      </w:r>
      <w:r w:rsidR="00235D2C" w:rsidRPr="00A072EF">
        <w:rPr>
          <w:rFonts w:asciiTheme="minorHAnsi" w:hAnsiTheme="minorHAnsi"/>
          <w:lang w:val="en-US"/>
        </w:rPr>
        <w:t xml:space="preserve"> (</w:t>
      </w:r>
      <w:r w:rsidR="00235D2C" w:rsidRPr="00235D2C">
        <w:rPr>
          <w:rFonts w:asciiTheme="minorHAnsi" w:hAnsiTheme="minorHAnsi"/>
          <w:lang w:val="en-US"/>
        </w:rPr>
        <w:t>Fig. 1B-C)</w:t>
      </w:r>
      <w:r w:rsidR="00153B2A" w:rsidRPr="0037252A">
        <w:rPr>
          <w:rFonts w:asciiTheme="minorHAnsi" w:hAnsiTheme="minorHAnsi"/>
          <w:lang w:val="en-US"/>
        </w:rPr>
        <w:t xml:space="preserve">. The </w:t>
      </w:r>
      <w:r w:rsidR="00CD447A" w:rsidRPr="0037252A">
        <w:rPr>
          <w:rFonts w:asciiTheme="minorHAnsi" w:hAnsiTheme="minorHAnsi"/>
          <w:lang w:val="en-US"/>
        </w:rPr>
        <w:t>most important</w:t>
      </w:r>
      <w:r w:rsidR="00153B2A" w:rsidRPr="0037252A">
        <w:rPr>
          <w:rFonts w:asciiTheme="minorHAnsi" w:hAnsiTheme="minorHAnsi"/>
          <w:lang w:val="en-US"/>
        </w:rPr>
        <w:t xml:space="preserve"> step </w:t>
      </w:r>
      <w:r w:rsidR="00F96860" w:rsidRPr="0037252A">
        <w:rPr>
          <w:rFonts w:asciiTheme="minorHAnsi" w:hAnsiTheme="minorHAnsi"/>
          <w:lang w:val="en-US"/>
        </w:rPr>
        <w:t>determining</w:t>
      </w:r>
      <w:r w:rsidR="00153B2A" w:rsidRPr="0037252A">
        <w:rPr>
          <w:rFonts w:asciiTheme="minorHAnsi" w:hAnsiTheme="minorHAnsi"/>
          <w:lang w:val="en-US"/>
        </w:rPr>
        <w:t xml:space="preserve"> the size of the </w:t>
      </w:r>
      <w:r w:rsidR="00187BF4" w:rsidRPr="0037252A">
        <w:rPr>
          <w:rFonts w:asciiTheme="minorHAnsi" w:hAnsiTheme="minorHAnsi"/>
          <w:lang w:val="en-US"/>
        </w:rPr>
        <w:t>micro</w:t>
      </w:r>
      <w:r w:rsidR="00153B2A" w:rsidRPr="0037252A">
        <w:rPr>
          <w:rFonts w:asciiTheme="minorHAnsi" w:hAnsiTheme="minorHAnsi"/>
          <w:lang w:val="en-US"/>
        </w:rPr>
        <w:t xml:space="preserve">capsules is the formation of the template </w:t>
      </w:r>
      <w:proofErr w:type="spellStart"/>
      <w:r w:rsidR="00187BF4" w:rsidRPr="0037252A">
        <w:rPr>
          <w:rFonts w:asciiTheme="minorHAnsi" w:hAnsiTheme="minorHAnsi"/>
          <w:lang w:val="en-US"/>
        </w:rPr>
        <w:t>micro</w:t>
      </w:r>
      <w:r w:rsidR="00153B2A" w:rsidRPr="0037252A">
        <w:rPr>
          <w:rFonts w:asciiTheme="minorHAnsi" w:hAnsiTheme="minorHAnsi"/>
          <w:lang w:val="en-US"/>
        </w:rPr>
        <w:t>cores</w:t>
      </w:r>
      <w:proofErr w:type="spellEnd"/>
      <w:r w:rsidR="00153B2A" w:rsidRPr="0037252A">
        <w:rPr>
          <w:rFonts w:asciiTheme="minorHAnsi" w:hAnsiTheme="minorHAnsi"/>
          <w:lang w:val="en-US"/>
        </w:rPr>
        <w:t xml:space="preserve">. </w:t>
      </w:r>
      <w:r w:rsidR="00F96860" w:rsidRPr="0037252A">
        <w:rPr>
          <w:rFonts w:asciiTheme="minorHAnsi" w:hAnsiTheme="minorHAnsi"/>
          <w:lang w:val="en-US"/>
        </w:rPr>
        <w:t xml:space="preserve">This process </w:t>
      </w:r>
      <w:r w:rsidR="00153B2A" w:rsidRPr="0037252A">
        <w:rPr>
          <w:rFonts w:asciiTheme="minorHAnsi" w:hAnsiTheme="minorHAnsi"/>
          <w:lang w:val="en-US"/>
        </w:rPr>
        <w:t xml:space="preserve">involves the spontaneous </w:t>
      </w:r>
      <w:r w:rsidR="00F96860" w:rsidRPr="0037252A">
        <w:rPr>
          <w:rFonts w:asciiTheme="minorHAnsi" w:hAnsiTheme="minorHAnsi"/>
          <w:lang w:val="en-US"/>
        </w:rPr>
        <w:t xml:space="preserve">formation </w:t>
      </w:r>
      <w:r w:rsidR="00153B2A" w:rsidRPr="0037252A">
        <w:rPr>
          <w:rFonts w:asciiTheme="minorHAnsi" w:hAnsiTheme="minorHAnsi"/>
          <w:lang w:val="en-US"/>
        </w:rPr>
        <w:t xml:space="preserve">of calcium carbonate </w:t>
      </w:r>
      <w:r w:rsidR="00366B5E" w:rsidRPr="0037252A">
        <w:rPr>
          <w:rFonts w:asciiTheme="minorHAnsi" w:hAnsiTheme="minorHAnsi"/>
          <w:lang w:val="en-US"/>
        </w:rPr>
        <w:t>crystals</w:t>
      </w:r>
      <w:r w:rsidR="00187BF4" w:rsidRPr="0037252A">
        <w:rPr>
          <w:rFonts w:asciiTheme="minorHAnsi" w:hAnsiTheme="minorHAnsi"/>
          <w:lang w:val="en-US"/>
        </w:rPr>
        <w:t>,</w:t>
      </w:r>
      <w:r w:rsidR="00153B2A" w:rsidRPr="0037252A">
        <w:rPr>
          <w:rFonts w:asciiTheme="minorHAnsi" w:hAnsiTheme="minorHAnsi"/>
          <w:lang w:val="en-US"/>
        </w:rPr>
        <w:t xml:space="preserve"> and therefore</w:t>
      </w:r>
      <w:r w:rsidR="00F96860" w:rsidRPr="0037252A">
        <w:rPr>
          <w:rFonts w:asciiTheme="minorHAnsi" w:hAnsiTheme="minorHAnsi"/>
          <w:lang w:val="en-US"/>
        </w:rPr>
        <w:t>,</w:t>
      </w:r>
      <w:r w:rsidR="00153B2A" w:rsidRPr="0037252A">
        <w:rPr>
          <w:rFonts w:asciiTheme="minorHAnsi" w:hAnsiTheme="minorHAnsi"/>
          <w:lang w:val="en-US"/>
        </w:rPr>
        <w:t xml:space="preserve"> the obtained particles are non</w:t>
      </w:r>
      <w:r w:rsidR="00187BF4" w:rsidRPr="0037252A">
        <w:rPr>
          <w:rFonts w:asciiTheme="minorHAnsi" w:hAnsiTheme="minorHAnsi"/>
          <w:lang w:val="en-US"/>
        </w:rPr>
        <w:t>-</w:t>
      </w:r>
      <w:r w:rsidR="00153B2A" w:rsidRPr="0037252A">
        <w:rPr>
          <w:rFonts w:asciiTheme="minorHAnsi" w:hAnsiTheme="minorHAnsi"/>
          <w:lang w:val="en-US"/>
        </w:rPr>
        <w:t xml:space="preserve">uniform. </w:t>
      </w:r>
      <w:r w:rsidR="009A1ACB" w:rsidRPr="0037252A">
        <w:rPr>
          <w:rFonts w:asciiTheme="minorHAnsi" w:hAnsiTheme="minorHAnsi"/>
          <w:lang w:val="en-US"/>
        </w:rPr>
        <w:t>Hence</w:t>
      </w:r>
      <w:r w:rsidR="00153B2A" w:rsidRPr="0037252A">
        <w:rPr>
          <w:rFonts w:asciiTheme="minorHAnsi" w:hAnsiTheme="minorHAnsi"/>
          <w:lang w:val="en-US"/>
        </w:rPr>
        <w:t xml:space="preserve">, </w:t>
      </w:r>
      <w:r w:rsidR="00366B5E" w:rsidRPr="0037252A">
        <w:rPr>
          <w:rFonts w:asciiTheme="minorHAnsi" w:hAnsiTheme="minorHAnsi"/>
          <w:lang w:val="en-US"/>
        </w:rPr>
        <w:t xml:space="preserve">a </w:t>
      </w:r>
      <w:r w:rsidR="00153B2A" w:rsidRPr="0037252A">
        <w:rPr>
          <w:rFonts w:asciiTheme="minorHAnsi" w:hAnsiTheme="minorHAnsi"/>
          <w:lang w:val="en-US"/>
        </w:rPr>
        <w:t>characterization</w:t>
      </w:r>
      <w:r w:rsidR="009A1ACB" w:rsidRPr="0037252A">
        <w:rPr>
          <w:rFonts w:asciiTheme="minorHAnsi" w:hAnsiTheme="minorHAnsi"/>
          <w:lang w:val="en-US"/>
        </w:rPr>
        <w:t xml:space="preserve"> of </w:t>
      </w:r>
      <w:r w:rsidR="00366B5E" w:rsidRPr="0037252A">
        <w:rPr>
          <w:rFonts w:asciiTheme="minorHAnsi" w:hAnsiTheme="minorHAnsi"/>
          <w:lang w:val="en-US"/>
        </w:rPr>
        <w:t xml:space="preserve">the microcapsule </w:t>
      </w:r>
      <w:r w:rsidR="009A1ACB" w:rsidRPr="0037252A">
        <w:rPr>
          <w:rFonts w:asciiTheme="minorHAnsi" w:hAnsiTheme="minorHAnsi"/>
          <w:lang w:val="en-US"/>
        </w:rPr>
        <w:t>size distribution</w:t>
      </w:r>
      <w:r w:rsidR="00153B2A" w:rsidRPr="0037252A">
        <w:rPr>
          <w:rFonts w:asciiTheme="minorHAnsi" w:hAnsiTheme="minorHAnsi"/>
          <w:lang w:val="en-US"/>
        </w:rPr>
        <w:t xml:space="preserve"> </w:t>
      </w:r>
      <w:r w:rsidR="00366B5E" w:rsidRPr="0037252A">
        <w:rPr>
          <w:rFonts w:asciiTheme="minorHAnsi" w:hAnsiTheme="minorHAnsi"/>
          <w:lang w:val="en-US"/>
        </w:rPr>
        <w:t>should be performed</w:t>
      </w:r>
      <w:r w:rsidR="00366B5E" w:rsidRPr="0037252A" w:rsidDel="00366B5E">
        <w:rPr>
          <w:rFonts w:asciiTheme="minorHAnsi" w:hAnsiTheme="minorHAnsi"/>
          <w:lang w:val="en-US"/>
        </w:rPr>
        <w:t xml:space="preserve"> </w:t>
      </w:r>
      <w:r w:rsidR="00366B5E" w:rsidRPr="0037252A">
        <w:rPr>
          <w:rFonts w:asciiTheme="minorHAnsi" w:hAnsiTheme="minorHAnsi"/>
          <w:lang w:val="en-US"/>
        </w:rPr>
        <w:t>for</w:t>
      </w:r>
      <w:r w:rsidR="00153B2A" w:rsidRPr="0037252A">
        <w:rPr>
          <w:rFonts w:asciiTheme="minorHAnsi" w:hAnsiTheme="minorHAnsi"/>
          <w:lang w:val="en-US"/>
        </w:rPr>
        <w:t xml:space="preserve"> every batch.</w:t>
      </w:r>
    </w:p>
    <w:p w:rsidR="00F85B83" w:rsidRPr="0037252A" w:rsidRDefault="00B4727A" w:rsidP="002177FF">
      <w:pPr>
        <w:spacing w:line="240" w:lineRule="auto"/>
        <w:ind w:firstLine="567"/>
        <w:rPr>
          <w:rFonts w:asciiTheme="minorHAnsi" w:hAnsiTheme="minorHAnsi"/>
          <w:lang w:val="en-US"/>
        </w:rPr>
      </w:pPr>
      <w:r w:rsidRPr="0037252A">
        <w:rPr>
          <w:rFonts w:asciiTheme="minorHAnsi" w:hAnsiTheme="minorHAnsi"/>
          <w:lang w:val="en-US"/>
        </w:rPr>
        <w:t xml:space="preserve">The </w:t>
      </w:r>
      <w:r w:rsidR="009A1ACB" w:rsidRPr="0037252A">
        <w:rPr>
          <w:rFonts w:asciiTheme="minorHAnsi" w:hAnsiTheme="minorHAnsi"/>
          <w:lang w:val="en-US"/>
        </w:rPr>
        <w:t xml:space="preserve">important stage of this protocol is </w:t>
      </w:r>
      <w:r w:rsidR="001D0899" w:rsidRPr="0037252A">
        <w:rPr>
          <w:rFonts w:asciiTheme="minorHAnsi" w:hAnsiTheme="minorHAnsi"/>
          <w:lang w:val="en-US"/>
        </w:rPr>
        <w:t xml:space="preserve">the </w:t>
      </w:r>
      <w:r w:rsidRPr="0037252A">
        <w:rPr>
          <w:rFonts w:asciiTheme="minorHAnsi" w:hAnsiTheme="minorHAnsi"/>
          <w:lang w:val="en-US"/>
        </w:rPr>
        <w:t xml:space="preserve">optimization of </w:t>
      </w:r>
      <w:r w:rsidR="001D0899" w:rsidRPr="0037252A">
        <w:rPr>
          <w:rFonts w:asciiTheme="minorHAnsi" w:hAnsiTheme="minorHAnsi"/>
          <w:lang w:val="en-US"/>
        </w:rPr>
        <w:t>the</w:t>
      </w:r>
      <w:r w:rsidR="007942D3" w:rsidRPr="0037252A">
        <w:rPr>
          <w:rFonts w:asciiTheme="minorHAnsi" w:hAnsiTheme="minorHAnsi"/>
          <w:lang w:val="en-US"/>
        </w:rPr>
        <w:t xml:space="preserve"> </w:t>
      </w:r>
      <w:r w:rsidRPr="0037252A">
        <w:rPr>
          <w:rFonts w:asciiTheme="minorHAnsi" w:hAnsiTheme="minorHAnsi"/>
          <w:lang w:val="en-US"/>
        </w:rPr>
        <w:t>delivery</w:t>
      </w:r>
      <w:r w:rsidR="001D0899" w:rsidRPr="0037252A">
        <w:rPr>
          <w:rFonts w:asciiTheme="minorHAnsi" w:hAnsiTheme="minorHAnsi"/>
          <w:lang w:val="en-US"/>
        </w:rPr>
        <w:t xml:space="preserve"> of microparticles</w:t>
      </w:r>
      <w:r w:rsidRPr="0037252A">
        <w:rPr>
          <w:rFonts w:asciiTheme="minorHAnsi" w:hAnsiTheme="minorHAnsi"/>
          <w:lang w:val="en-US"/>
        </w:rPr>
        <w:t xml:space="preserve"> into the zebrafish circulat</w:t>
      </w:r>
      <w:r w:rsidR="00187BF4" w:rsidRPr="0037252A">
        <w:rPr>
          <w:rFonts w:asciiTheme="minorHAnsi" w:hAnsiTheme="minorHAnsi"/>
          <w:lang w:val="en-US"/>
        </w:rPr>
        <w:t>ory system</w:t>
      </w:r>
      <w:r w:rsidRPr="0037252A">
        <w:rPr>
          <w:rFonts w:asciiTheme="minorHAnsi" w:hAnsiTheme="minorHAnsi"/>
          <w:lang w:val="en-US"/>
        </w:rPr>
        <w:t xml:space="preserve"> without the use of </w:t>
      </w:r>
      <w:r w:rsidR="000C1409" w:rsidRPr="0037252A">
        <w:rPr>
          <w:rFonts w:asciiTheme="minorHAnsi" w:hAnsiTheme="minorHAnsi"/>
          <w:lang w:val="en-US"/>
        </w:rPr>
        <w:t>micromanipulation</w:t>
      </w:r>
      <w:r w:rsidR="000C1409" w:rsidRPr="0037252A" w:rsidDel="000C1409">
        <w:rPr>
          <w:rFonts w:asciiTheme="minorHAnsi" w:hAnsiTheme="minorHAnsi"/>
          <w:lang w:val="en-US"/>
        </w:rPr>
        <w:t xml:space="preserve"> </w:t>
      </w:r>
      <w:r w:rsidRPr="0037252A">
        <w:rPr>
          <w:rFonts w:asciiTheme="minorHAnsi" w:hAnsiTheme="minorHAnsi"/>
          <w:lang w:val="en-US"/>
        </w:rPr>
        <w:t xml:space="preserve">techniques. </w:t>
      </w:r>
      <w:r w:rsidR="001D0899" w:rsidRPr="0037252A">
        <w:rPr>
          <w:rFonts w:asciiTheme="minorHAnsi" w:hAnsiTheme="minorHAnsi"/>
          <w:lang w:val="en-US"/>
        </w:rPr>
        <w:t>The a</w:t>
      </w:r>
      <w:r w:rsidRPr="0037252A">
        <w:rPr>
          <w:rFonts w:asciiTheme="minorHAnsi" w:hAnsiTheme="minorHAnsi"/>
          <w:lang w:val="en-US"/>
        </w:rPr>
        <w:t xml:space="preserve">dministration of whole cells by retro-orbital injection has been previously described in detail in the Journal of </w:t>
      </w:r>
      <w:r w:rsidR="00187BF4" w:rsidRPr="0037252A">
        <w:rPr>
          <w:rFonts w:asciiTheme="minorHAnsi" w:hAnsiTheme="minorHAnsi"/>
          <w:lang w:val="en-US"/>
        </w:rPr>
        <w:t>V</w:t>
      </w:r>
      <w:r w:rsidRPr="0037252A">
        <w:rPr>
          <w:rFonts w:asciiTheme="minorHAnsi" w:hAnsiTheme="minorHAnsi"/>
          <w:lang w:val="en-US"/>
        </w:rPr>
        <w:t xml:space="preserve">isualized </w:t>
      </w:r>
      <w:r w:rsidR="00187BF4" w:rsidRPr="0037252A">
        <w:rPr>
          <w:rFonts w:asciiTheme="minorHAnsi" w:hAnsiTheme="minorHAnsi"/>
          <w:lang w:val="en-US"/>
        </w:rPr>
        <w:t>E</w:t>
      </w:r>
      <w:r w:rsidRPr="0037252A">
        <w:rPr>
          <w:rFonts w:asciiTheme="minorHAnsi" w:hAnsiTheme="minorHAnsi"/>
          <w:lang w:val="en-US"/>
        </w:rPr>
        <w:t>xperiments</w:t>
      </w:r>
      <w:r w:rsidR="00FD7675" w:rsidRPr="0037252A">
        <w:rPr>
          <w:rFonts w:asciiTheme="minorHAnsi" w:hAnsiTheme="minorHAnsi"/>
          <w:vertAlign w:val="superscript"/>
          <w:lang w:val="en-US"/>
        </w:rPr>
        <w:t>3</w:t>
      </w:r>
      <w:r w:rsidRPr="0037252A">
        <w:rPr>
          <w:rFonts w:asciiTheme="minorHAnsi" w:hAnsiTheme="minorHAnsi"/>
          <w:lang w:val="en-US"/>
        </w:rPr>
        <w:t xml:space="preserve">. However, in our experience, it is not easy </w:t>
      </w:r>
      <w:r w:rsidR="00366B5E" w:rsidRPr="0037252A">
        <w:rPr>
          <w:rFonts w:asciiTheme="minorHAnsi" w:hAnsiTheme="minorHAnsi"/>
          <w:lang w:val="en-US"/>
        </w:rPr>
        <w:t xml:space="preserve">for novice users </w:t>
      </w:r>
      <w:r w:rsidRPr="0037252A">
        <w:rPr>
          <w:rFonts w:asciiTheme="minorHAnsi" w:hAnsiTheme="minorHAnsi"/>
          <w:lang w:val="en-US"/>
        </w:rPr>
        <w:t xml:space="preserve">to gain the </w:t>
      </w:r>
      <w:r w:rsidR="00366B5E" w:rsidRPr="0037252A">
        <w:rPr>
          <w:rFonts w:asciiTheme="minorHAnsi" w:hAnsiTheme="minorHAnsi"/>
          <w:lang w:val="en-US"/>
        </w:rPr>
        <w:t xml:space="preserve">injection </w:t>
      </w:r>
      <w:r w:rsidRPr="0037252A">
        <w:rPr>
          <w:rFonts w:asciiTheme="minorHAnsi" w:hAnsiTheme="minorHAnsi"/>
          <w:lang w:val="en-US"/>
        </w:rPr>
        <w:t xml:space="preserve">efficiency </w:t>
      </w:r>
      <w:r w:rsidR="00366B5E" w:rsidRPr="0037252A">
        <w:rPr>
          <w:rFonts w:asciiTheme="minorHAnsi" w:hAnsiTheme="minorHAnsi"/>
          <w:lang w:val="en-US"/>
        </w:rPr>
        <w:t>described</w:t>
      </w:r>
      <w:r w:rsidRPr="0037252A">
        <w:rPr>
          <w:rFonts w:asciiTheme="minorHAnsi" w:hAnsiTheme="minorHAnsi"/>
          <w:lang w:val="en-US"/>
        </w:rPr>
        <w:t xml:space="preserve"> by</w:t>
      </w:r>
      <w:r w:rsidR="001D0899" w:rsidRPr="0037252A">
        <w:rPr>
          <w:rFonts w:asciiTheme="minorHAnsi" w:hAnsiTheme="minorHAnsi"/>
          <w:lang w:val="en-US"/>
        </w:rPr>
        <w:t xml:space="preserve"> the</w:t>
      </w:r>
      <w:r w:rsidRPr="0037252A">
        <w:rPr>
          <w:rFonts w:asciiTheme="minorHAnsi" w:hAnsiTheme="minorHAnsi"/>
          <w:lang w:val="en-US"/>
        </w:rPr>
        <w:t xml:space="preserve"> authors</w:t>
      </w:r>
      <w:r w:rsidR="00E36F8E" w:rsidRPr="0037252A">
        <w:rPr>
          <w:rFonts w:asciiTheme="minorHAnsi" w:hAnsiTheme="minorHAnsi"/>
          <w:lang w:val="en-US"/>
        </w:rPr>
        <w:t xml:space="preserve"> because </w:t>
      </w:r>
      <w:r w:rsidRPr="0037252A">
        <w:rPr>
          <w:rFonts w:asciiTheme="minorHAnsi" w:hAnsiTheme="minorHAnsi"/>
          <w:lang w:val="en-US"/>
        </w:rPr>
        <w:t xml:space="preserve">the retro-orbital sinus is </w:t>
      </w:r>
      <w:r w:rsidR="001D0899" w:rsidRPr="0037252A">
        <w:rPr>
          <w:rFonts w:asciiTheme="minorHAnsi" w:hAnsiTheme="minorHAnsi"/>
          <w:lang w:val="en-US"/>
        </w:rPr>
        <w:t>very small</w:t>
      </w:r>
      <w:r w:rsidRPr="0037252A">
        <w:rPr>
          <w:rFonts w:asciiTheme="minorHAnsi" w:hAnsiTheme="minorHAnsi"/>
          <w:lang w:val="en-US"/>
        </w:rPr>
        <w:t xml:space="preserve"> and located close to</w:t>
      </w:r>
      <w:r w:rsidR="001D0899" w:rsidRPr="0037252A">
        <w:rPr>
          <w:rFonts w:asciiTheme="minorHAnsi" w:hAnsiTheme="minorHAnsi"/>
          <w:lang w:val="en-US"/>
        </w:rPr>
        <w:t xml:space="preserve"> the</w:t>
      </w:r>
      <w:r w:rsidRPr="0037252A">
        <w:rPr>
          <w:rFonts w:asciiTheme="minorHAnsi" w:hAnsiTheme="minorHAnsi"/>
          <w:lang w:val="en-US"/>
        </w:rPr>
        <w:t xml:space="preserve"> pharynx and gill arches, which are easy to accidentally injure </w:t>
      </w:r>
      <w:r w:rsidR="001D0899" w:rsidRPr="0037252A">
        <w:rPr>
          <w:rFonts w:asciiTheme="minorHAnsi" w:hAnsiTheme="minorHAnsi"/>
          <w:lang w:val="en-US"/>
        </w:rPr>
        <w:t xml:space="preserve">with </w:t>
      </w:r>
      <w:r w:rsidRPr="0037252A">
        <w:rPr>
          <w:rFonts w:asciiTheme="minorHAnsi" w:hAnsiTheme="minorHAnsi"/>
          <w:lang w:val="en-US"/>
        </w:rPr>
        <w:t xml:space="preserve">a needle. Since less than </w:t>
      </w:r>
      <w:proofErr w:type="gramStart"/>
      <w:r w:rsidR="001D0899" w:rsidRPr="0037252A">
        <w:rPr>
          <w:rFonts w:asciiTheme="minorHAnsi" w:hAnsiTheme="minorHAnsi"/>
          <w:lang w:val="en-US"/>
        </w:rPr>
        <w:t xml:space="preserve">a </w:t>
      </w:r>
      <w:r w:rsidRPr="0037252A">
        <w:rPr>
          <w:rFonts w:asciiTheme="minorHAnsi" w:hAnsiTheme="minorHAnsi"/>
          <w:lang w:val="en-US"/>
        </w:rPr>
        <w:t>millimeter</w:t>
      </w:r>
      <w:proofErr w:type="gramEnd"/>
      <w:r w:rsidRPr="0037252A">
        <w:rPr>
          <w:rFonts w:asciiTheme="minorHAnsi" w:hAnsiTheme="minorHAnsi"/>
          <w:lang w:val="en-US"/>
        </w:rPr>
        <w:t xml:space="preserve"> accuracy is required</w:t>
      </w:r>
      <w:r w:rsidR="000C1409" w:rsidRPr="0037252A">
        <w:rPr>
          <w:rFonts w:asciiTheme="minorHAnsi" w:hAnsiTheme="minorHAnsi"/>
          <w:lang w:val="en-US"/>
        </w:rPr>
        <w:t xml:space="preserve"> </w:t>
      </w:r>
      <w:r w:rsidR="001D0899" w:rsidRPr="0037252A">
        <w:rPr>
          <w:rFonts w:asciiTheme="minorHAnsi" w:hAnsiTheme="minorHAnsi"/>
          <w:lang w:val="en-US"/>
        </w:rPr>
        <w:t xml:space="preserve">for the injections, </w:t>
      </w:r>
      <w:r w:rsidR="000C1409" w:rsidRPr="0037252A">
        <w:rPr>
          <w:rFonts w:asciiTheme="minorHAnsi" w:hAnsiTheme="minorHAnsi"/>
          <w:lang w:val="en-US"/>
        </w:rPr>
        <w:t>the</w:t>
      </w:r>
      <w:r w:rsidRPr="0037252A">
        <w:rPr>
          <w:rFonts w:asciiTheme="minorHAnsi" w:hAnsiTheme="minorHAnsi"/>
          <w:lang w:val="en-US"/>
        </w:rPr>
        <w:t xml:space="preserve"> </w:t>
      </w:r>
      <w:r w:rsidR="00366B5E" w:rsidRPr="0037252A">
        <w:rPr>
          <w:rFonts w:asciiTheme="minorHAnsi" w:hAnsiTheme="minorHAnsi"/>
          <w:lang w:val="en-US"/>
        </w:rPr>
        <w:t xml:space="preserve">injecting </w:t>
      </w:r>
      <w:r w:rsidRPr="0037252A">
        <w:rPr>
          <w:rFonts w:asciiTheme="minorHAnsi" w:hAnsiTheme="minorHAnsi"/>
          <w:lang w:val="en-US"/>
        </w:rPr>
        <w:t>proper</w:t>
      </w:r>
      <w:r w:rsidR="00366B5E" w:rsidRPr="0037252A">
        <w:rPr>
          <w:rFonts w:asciiTheme="minorHAnsi" w:hAnsiTheme="minorHAnsi"/>
          <w:lang w:val="en-US"/>
        </w:rPr>
        <w:t>ly</w:t>
      </w:r>
      <w:r w:rsidRPr="0037252A">
        <w:rPr>
          <w:rFonts w:asciiTheme="minorHAnsi" w:hAnsiTheme="minorHAnsi"/>
          <w:lang w:val="en-US"/>
        </w:rPr>
        <w:t xml:space="preserve"> is a rather difficult task. </w:t>
      </w:r>
      <w:r w:rsidR="001D0899" w:rsidRPr="0037252A">
        <w:rPr>
          <w:rFonts w:asciiTheme="minorHAnsi" w:hAnsiTheme="minorHAnsi"/>
          <w:lang w:val="en-US"/>
        </w:rPr>
        <w:t>An e</w:t>
      </w:r>
      <w:r w:rsidR="00187BF4" w:rsidRPr="0037252A">
        <w:rPr>
          <w:rFonts w:asciiTheme="minorHAnsi" w:hAnsiTheme="minorHAnsi"/>
          <w:lang w:val="en-US"/>
        </w:rPr>
        <w:t>qually</w:t>
      </w:r>
      <w:r w:rsidRPr="0037252A">
        <w:rPr>
          <w:rFonts w:asciiTheme="minorHAnsi" w:hAnsiTheme="minorHAnsi"/>
          <w:lang w:val="en-US"/>
        </w:rPr>
        <w:t xml:space="preserve"> </w:t>
      </w:r>
      <w:r w:rsidR="00187BF4" w:rsidRPr="0037252A">
        <w:rPr>
          <w:rFonts w:asciiTheme="minorHAnsi" w:hAnsiTheme="minorHAnsi"/>
          <w:lang w:val="en-US"/>
        </w:rPr>
        <w:t xml:space="preserve">quick </w:t>
      </w:r>
      <w:r w:rsidRPr="0037252A">
        <w:rPr>
          <w:rFonts w:asciiTheme="minorHAnsi" w:hAnsiTheme="minorHAnsi"/>
          <w:lang w:val="en-US"/>
        </w:rPr>
        <w:t xml:space="preserve">and </w:t>
      </w:r>
      <w:r w:rsidR="002C09D9" w:rsidRPr="0037252A">
        <w:rPr>
          <w:rFonts w:asciiTheme="minorHAnsi" w:hAnsiTheme="minorHAnsi"/>
          <w:lang w:val="en-US"/>
        </w:rPr>
        <w:t>more</w:t>
      </w:r>
      <w:r w:rsidR="00187BF4" w:rsidRPr="0037252A">
        <w:rPr>
          <w:rFonts w:asciiTheme="minorHAnsi" w:hAnsiTheme="minorHAnsi"/>
          <w:lang w:val="en-US"/>
        </w:rPr>
        <w:t xml:space="preserve"> </w:t>
      </w:r>
      <w:r w:rsidRPr="0037252A">
        <w:rPr>
          <w:rFonts w:asciiTheme="minorHAnsi" w:hAnsiTheme="minorHAnsi"/>
          <w:lang w:val="en-US"/>
        </w:rPr>
        <w:t>efficient alternative</w:t>
      </w:r>
      <w:r w:rsidR="00436FCF">
        <w:rPr>
          <w:rFonts w:asciiTheme="minorHAnsi" w:hAnsiTheme="minorHAnsi"/>
          <w:lang w:val="en-US"/>
        </w:rPr>
        <w:t xml:space="preserve"> (Table </w:t>
      </w:r>
      <w:r w:rsidR="00436FCF" w:rsidRPr="00FD6FF8">
        <w:rPr>
          <w:rFonts w:asciiTheme="minorHAnsi" w:hAnsiTheme="minorHAnsi"/>
          <w:lang w:val="en-US"/>
        </w:rPr>
        <w:t>1</w:t>
      </w:r>
      <w:r w:rsidR="00CD6E77" w:rsidRPr="00CD6E77">
        <w:rPr>
          <w:rFonts w:asciiTheme="minorHAnsi" w:hAnsiTheme="minorHAnsi"/>
          <w:lang w:val="en-US"/>
        </w:rPr>
        <w:t>)</w:t>
      </w:r>
      <w:r w:rsidRPr="0037252A">
        <w:rPr>
          <w:rFonts w:asciiTheme="minorHAnsi" w:hAnsiTheme="minorHAnsi"/>
          <w:lang w:val="en-US"/>
        </w:rPr>
        <w:t xml:space="preserve"> is </w:t>
      </w:r>
      <w:r w:rsidR="001D0899" w:rsidRPr="0037252A">
        <w:rPr>
          <w:rFonts w:asciiTheme="minorHAnsi" w:hAnsiTheme="minorHAnsi"/>
          <w:lang w:val="en-US"/>
        </w:rPr>
        <w:t xml:space="preserve">to inject </w:t>
      </w:r>
      <w:r w:rsidRPr="0037252A">
        <w:rPr>
          <w:rFonts w:asciiTheme="minorHAnsi" w:hAnsiTheme="minorHAnsi"/>
          <w:lang w:val="en-US"/>
        </w:rPr>
        <w:t>directly into the fish kidney</w:t>
      </w:r>
      <w:r w:rsidR="00744A09">
        <w:rPr>
          <w:rFonts w:asciiTheme="minorHAnsi" w:hAnsiTheme="minorHAnsi"/>
          <w:lang w:val="en-US"/>
        </w:rPr>
        <w:t xml:space="preserve"> </w:t>
      </w:r>
      <w:r w:rsidR="00744A09" w:rsidRPr="00744A09">
        <w:rPr>
          <w:rFonts w:asciiTheme="minorHAnsi" w:hAnsiTheme="minorHAnsi"/>
          <w:lang w:val="en-US"/>
        </w:rPr>
        <w:t>parenchyma</w:t>
      </w:r>
      <w:r w:rsidR="00744A09">
        <w:rPr>
          <w:rFonts w:asciiTheme="minorHAnsi" w:hAnsiTheme="minorHAnsi"/>
          <w:lang w:val="en-US"/>
        </w:rPr>
        <w:t>.</w:t>
      </w:r>
      <w:r w:rsidR="001C6A2E" w:rsidRPr="00A072EF">
        <w:rPr>
          <w:rFonts w:asciiTheme="minorHAnsi" w:hAnsiTheme="minorHAnsi"/>
          <w:lang w:val="en-US"/>
        </w:rPr>
        <w:t xml:space="preserve"> </w:t>
      </w:r>
      <w:r w:rsidR="00744A09" w:rsidRPr="00744A09">
        <w:rPr>
          <w:rFonts w:asciiTheme="minorHAnsi" w:hAnsiTheme="minorHAnsi"/>
          <w:lang w:val="en-US"/>
        </w:rPr>
        <w:t>During the injection, the needle mechanically damage</w:t>
      </w:r>
      <w:r w:rsidR="003B1328" w:rsidRPr="00A072EF">
        <w:rPr>
          <w:rFonts w:asciiTheme="minorHAnsi" w:hAnsiTheme="minorHAnsi"/>
          <w:lang w:val="en-US"/>
        </w:rPr>
        <w:t>s</w:t>
      </w:r>
      <w:r w:rsidR="00744A09" w:rsidRPr="00744A09">
        <w:rPr>
          <w:rFonts w:asciiTheme="minorHAnsi" w:hAnsiTheme="minorHAnsi"/>
          <w:lang w:val="en-US"/>
        </w:rPr>
        <w:t xml:space="preserve"> renal capillaries and blood vessels</w:t>
      </w:r>
      <w:r w:rsidR="009B7192">
        <w:rPr>
          <w:rFonts w:asciiTheme="minorHAnsi" w:hAnsiTheme="minorHAnsi"/>
          <w:lang w:val="en-US"/>
        </w:rPr>
        <w:t xml:space="preserve"> (e.g. </w:t>
      </w:r>
      <w:r w:rsidR="009B7192" w:rsidRPr="0037252A">
        <w:rPr>
          <w:rFonts w:asciiTheme="minorHAnsi" w:hAnsiTheme="minorHAnsi"/>
          <w:lang w:val="en-US"/>
        </w:rPr>
        <w:t>the largest posterior cardinal vein</w:t>
      </w:r>
      <w:r w:rsidR="009B7192">
        <w:rPr>
          <w:rFonts w:asciiTheme="minorHAnsi" w:hAnsiTheme="minorHAnsi"/>
          <w:lang w:val="en-US"/>
        </w:rPr>
        <w:t>)</w:t>
      </w:r>
      <w:r w:rsidR="00744A09" w:rsidRPr="00744A09">
        <w:rPr>
          <w:rFonts w:asciiTheme="minorHAnsi" w:hAnsiTheme="minorHAnsi"/>
          <w:lang w:val="en-US"/>
        </w:rPr>
        <w:t>, which allow</w:t>
      </w:r>
      <w:r w:rsidR="0047366E" w:rsidRPr="00A072EF">
        <w:rPr>
          <w:rFonts w:asciiTheme="minorHAnsi" w:hAnsiTheme="minorHAnsi"/>
          <w:lang w:val="en-US"/>
        </w:rPr>
        <w:t>s</w:t>
      </w:r>
      <w:r w:rsidR="00744A09" w:rsidRPr="00744A09">
        <w:rPr>
          <w:rFonts w:asciiTheme="minorHAnsi" w:hAnsiTheme="minorHAnsi"/>
          <w:lang w:val="en-US"/>
        </w:rPr>
        <w:t xml:space="preserve"> entrance </w:t>
      </w:r>
      <w:r w:rsidR="00CD4246" w:rsidRPr="00CD4246">
        <w:rPr>
          <w:rFonts w:asciiTheme="minorHAnsi" w:hAnsiTheme="minorHAnsi"/>
          <w:lang w:val="en-US"/>
        </w:rPr>
        <w:t xml:space="preserve">of microparticles </w:t>
      </w:r>
      <w:r w:rsidR="00744A09" w:rsidRPr="00744A09">
        <w:rPr>
          <w:rFonts w:asciiTheme="minorHAnsi" w:hAnsiTheme="minorHAnsi"/>
          <w:lang w:val="en-US"/>
        </w:rPr>
        <w:t xml:space="preserve">into the circulatory </w:t>
      </w:r>
      <w:proofErr w:type="gramStart"/>
      <w:r w:rsidR="00744A09" w:rsidRPr="00744A09">
        <w:rPr>
          <w:rFonts w:asciiTheme="minorHAnsi" w:hAnsiTheme="minorHAnsi"/>
          <w:lang w:val="en-US"/>
        </w:rPr>
        <w:t xml:space="preserve">system </w:t>
      </w:r>
      <w:r w:rsidR="00744A09" w:rsidRPr="0037252A">
        <w:rPr>
          <w:rFonts w:asciiTheme="minorHAnsi" w:hAnsiTheme="minorHAnsi"/>
          <w:lang w:val="en-US"/>
        </w:rPr>
        <w:t xml:space="preserve"> (</w:t>
      </w:r>
      <w:proofErr w:type="gramEnd"/>
      <w:r w:rsidR="00744A09" w:rsidRPr="0037252A">
        <w:rPr>
          <w:rFonts w:asciiTheme="minorHAnsi" w:hAnsiTheme="minorHAnsi"/>
          <w:lang w:val="en-US"/>
        </w:rPr>
        <w:t xml:space="preserve">Fig. </w:t>
      </w:r>
      <w:r w:rsidR="00744A09">
        <w:rPr>
          <w:rFonts w:asciiTheme="minorHAnsi" w:hAnsiTheme="minorHAnsi"/>
          <w:lang w:val="en-US"/>
        </w:rPr>
        <w:t>2</w:t>
      </w:r>
      <w:r w:rsidR="00744A09" w:rsidRPr="0037252A">
        <w:rPr>
          <w:rFonts w:asciiTheme="minorHAnsi" w:hAnsiTheme="minorHAnsi"/>
          <w:lang w:val="en-US"/>
        </w:rPr>
        <w:t>E)</w:t>
      </w:r>
      <w:r w:rsidR="00744A09">
        <w:rPr>
          <w:rFonts w:asciiTheme="minorHAnsi" w:hAnsiTheme="minorHAnsi"/>
          <w:lang w:val="en-US"/>
        </w:rPr>
        <w:t xml:space="preserve">. </w:t>
      </w:r>
      <w:r w:rsidR="00F85B83" w:rsidRPr="0037252A">
        <w:rPr>
          <w:rFonts w:asciiTheme="minorHAnsi" w:hAnsiTheme="minorHAnsi"/>
          <w:lang w:val="en-US"/>
        </w:rPr>
        <w:t xml:space="preserve">Finally, </w:t>
      </w:r>
      <w:r w:rsidR="00742B2B" w:rsidRPr="0037252A">
        <w:rPr>
          <w:rFonts w:asciiTheme="minorHAnsi" w:hAnsiTheme="minorHAnsi"/>
          <w:lang w:val="en-US"/>
        </w:rPr>
        <w:t xml:space="preserve">the </w:t>
      </w:r>
      <w:r w:rsidR="00F85B83" w:rsidRPr="0037252A">
        <w:rPr>
          <w:rFonts w:asciiTheme="minorHAnsi" w:hAnsiTheme="minorHAnsi"/>
          <w:lang w:val="en-US"/>
        </w:rPr>
        <w:t xml:space="preserve">central bulge of </w:t>
      </w:r>
      <w:r w:rsidR="00742B2B" w:rsidRPr="0037252A">
        <w:rPr>
          <w:rFonts w:asciiTheme="minorHAnsi" w:hAnsiTheme="minorHAnsi"/>
          <w:lang w:val="en-US"/>
        </w:rPr>
        <w:t xml:space="preserve">the </w:t>
      </w:r>
      <w:r w:rsidR="00F85B83" w:rsidRPr="0037252A">
        <w:rPr>
          <w:rFonts w:asciiTheme="minorHAnsi" w:hAnsiTheme="minorHAnsi"/>
          <w:lang w:val="en-US"/>
        </w:rPr>
        <w:t xml:space="preserve">trunk kidney </w:t>
      </w:r>
      <w:r w:rsidR="003B0E97" w:rsidRPr="0037252A">
        <w:rPr>
          <w:rFonts w:asciiTheme="minorHAnsi" w:hAnsiTheme="minorHAnsi"/>
          <w:lang w:val="en-US"/>
        </w:rPr>
        <w:t xml:space="preserve">in adult zebrafish </w:t>
      </w:r>
      <w:r w:rsidR="00F85B83" w:rsidRPr="0037252A">
        <w:rPr>
          <w:rFonts w:asciiTheme="minorHAnsi" w:hAnsiTheme="minorHAnsi"/>
          <w:lang w:val="en-US"/>
        </w:rPr>
        <w:t xml:space="preserve">is large enough (up to 2 mm) for </w:t>
      </w:r>
      <w:r w:rsidR="00742B2B" w:rsidRPr="0037252A">
        <w:rPr>
          <w:rFonts w:asciiTheme="minorHAnsi" w:hAnsiTheme="minorHAnsi"/>
          <w:lang w:val="en-US"/>
        </w:rPr>
        <w:t xml:space="preserve">a </w:t>
      </w:r>
      <w:r w:rsidR="00F85B83" w:rsidRPr="0037252A">
        <w:rPr>
          <w:rFonts w:asciiTheme="minorHAnsi" w:hAnsiTheme="minorHAnsi"/>
          <w:lang w:val="en-US"/>
        </w:rPr>
        <w:t>manual injection without microsurgical equipment.</w:t>
      </w:r>
    </w:p>
    <w:p w:rsidR="0044533A" w:rsidRPr="0037252A" w:rsidRDefault="00F85B83" w:rsidP="0044533A">
      <w:pPr>
        <w:spacing w:line="240" w:lineRule="auto"/>
        <w:ind w:firstLine="567"/>
        <w:rPr>
          <w:rFonts w:asciiTheme="minorHAnsi" w:hAnsiTheme="minorHAnsi"/>
          <w:lang w:val="en-US"/>
        </w:rPr>
      </w:pPr>
      <w:r w:rsidRPr="0037252A">
        <w:rPr>
          <w:rFonts w:asciiTheme="minorHAnsi" w:hAnsiTheme="minorHAnsi"/>
          <w:lang w:val="en-US"/>
        </w:rPr>
        <w:t xml:space="preserve">The proper positioning of the injection needle is critical for </w:t>
      </w:r>
      <w:r w:rsidR="00742B2B" w:rsidRPr="0037252A">
        <w:rPr>
          <w:rFonts w:asciiTheme="minorHAnsi" w:hAnsiTheme="minorHAnsi"/>
          <w:lang w:val="en-US"/>
        </w:rPr>
        <w:t xml:space="preserve">a </w:t>
      </w:r>
      <w:r w:rsidRPr="0037252A">
        <w:rPr>
          <w:rFonts w:asciiTheme="minorHAnsi" w:hAnsiTheme="minorHAnsi"/>
          <w:lang w:val="en-US"/>
        </w:rPr>
        <w:t xml:space="preserve">successful manual administration. </w:t>
      </w:r>
      <w:r w:rsidR="003B0E97" w:rsidRPr="0037252A">
        <w:rPr>
          <w:rFonts w:asciiTheme="minorHAnsi" w:hAnsiTheme="minorHAnsi"/>
          <w:lang w:val="en-US"/>
        </w:rPr>
        <w:t xml:space="preserve">You can practice finding the trunk kidney in intact animals by </w:t>
      </w:r>
      <w:proofErr w:type="spellStart"/>
      <w:r w:rsidR="00CD447A" w:rsidRPr="0037252A">
        <w:rPr>
          <w:rFonts w:asciiTheme="minorHAnsi" w:hAnsiTheme="minorHAnsi"/>
          <w:lang w:val="en-US"/>
        </w:rPr>
        <w:t>transilluminati</w:t>
      </w:r>
      <w:r w:rsidR="00366B5E" w:rsidRPr="0037252A">
        <w:rPr>
          <w:rFonts w:asciiTheme="minorHAnsi" w:hAnsiTheme="minorHAnsi"/>
          <w:lang w:val="en-US"/>
        </w:rPr>
        <w:t>ng</w:t>
      </w:r>
      <w:proofErr w:type="spellEnd"/>
      <w:r w:rsidR="003B0E97" w:rsidRPr="0037252A">
        <w:rPr>
          <w:rFonts w:asciiTheme="minorHAnsi" w:hAnsiTheme="minorHAnsi"/>
          <w:lang w:val="en-US"/>
        </w:rPr>
        <w:t xml:space="preserve"> fishes </w:t>
      </w:r>
      <w:r w:rsidR="00742B2B" w:rsidRPr="0037252A">
        <w:rPr>
          <w:rFonts w:asciiTheme="minorHAnsi" w:hAnsiTheme="minorHAnsi"/>
          <w:lang w:val="en-US"/>
        </w:rPr>
        <w:t xml:space="preserve">using </w:t>
      </w:r>
      <w:r w:rsidR="00366B5E" w:rsidRPr="0037252A">
        <w:rPr>
          <w:rFonts w:asciiTheme="minorHAnsi" w:hAnsiTheme="minorHAnsi"/>
          <w:lang w:val="en-US"/>
        </w:rPr>
        <w:t xml:space="preserve">a </w:t>
      </w:r>
      <w:r w:rsidR="003B0E97" w:rsidRPr="0037252A">
        <w:rPr>
          <w:rFonts w:asciiTheme="minorHAnsi" w:hAnsiTheme="minorHAnsi"/>
          <w:lang w:val="en-US"/>
        </w:rPr>
        <w:t xml:space="preserve">bottom light, as shown </w:t>
      </w:r>
      <w:r w:rsidR="00742B2B" w:rsidRPr="0037252A">
        <w:rPr>
          <w:rFonts w:asciiTheme="minorHAnsi" w:hAnsiTheme="minorHAnsi"/>
          <w:lang w:val="en-US"/>
        </w:rPr>
        <w:t xml:space="preserve">in </w:t>
      </w:r>
      <w:r w:rsidR="00CD447A" w:rsidRPr="0037252A">
        <w:rPr>
          <w:rFonts w:asciiTheme="minorHAnsi" w:hAnsiTheme="minorHAnsi"/>
          <w:lang w:val="en-US"/>
        </w:rPr>
        <w:t xml:space="preserve">Fig. </w:t>
      </w:r>
      <w:r w:rsidR="001510C2">
        <w:rPr>
          <w:rFonts w:asciiTheme="minorHAnsi" w:hAnsiTheme="minorHAnsi"/>
          <w:lang w:val="en-US"/>
        </w:rPr>
        <w:t>2</w:t>
      </w:r>
      <w:r w:rsidR="003B0E97" w:rsidRPr="0037252A">
        <w:rPr>
          <w:rFonts w:asciiTheme="minorHAnsi" w:hAnsiTheme="minorHAnsi"/>
          <w:lang w:val="en-US"/>
        </w:rPr>
        <w:t>A-B.</w:t>
      </w:r>
      <w:r w:rsidR="003B0E97" w:rsidRPr="0037252A" w:rsidDel="00F85B83">
        <w:rPr>
          <w:rFonts w:asciiTheme="minorHAnsi" w:hAnsiTheme="minorHAnsi"/>
          <w:lang w:val="en-US"/>
        </w:rPr>
        <w:t xml:space="preserve"> </w:t>
      </w:r>
      <w:r w:rsidR="00742B2B" w:rsidRPr="0037252A">
        <w:rPr>
          <w:rFonts w:asciiTheme="minorHAnsi" w:hAnsiTheme="minorHAnsi"/>
          <w:lang w:val="en-US"/>
        </w:rPr>
        <w:t>The s</w:t>
      </w:r>
      <w:r w:rsidR="003B0E97" w:rsidRPr="0037252A">
        <w:rPr>
          <w:rFonts w:asciiTheme="minorHAnsi" w:hAnsiTheme="minorHAnsi"/>
          <w:lang w:val="en-US"/>
        </w:rPr>
        <w:t xml:space="preserve">cheme </w:t>
      </w:r>
      <w:r w:rsidR="00742B2B" w:rsidRPr="0037252A">
        <w:rPr>
          <w:rFonts w:asciiTheme="minorHAnsi" w:hAnsiTheme="minorHAnsi"/>
          <w:lang w:val="en-US"/>
        </w:rPr>
        <w:t xml:space="preserve">in </w:t>
      </w:r>
      <w:r w:rsidR="00CD447A" w:rsidRPr="0037252A">
        <w:rPr>
          <w:rFonts w:asciiTheme="minorHAnsi" w:hAnsiTheme="minorHAnsi"/>
          <w:lang w:val="en-US"/>
        </w:rPr>
        <w:t xml:space="preserve">Fig. </w:t>
      </w:r>
      <w:r w:rsidR="001510C2">
        <w:rPr>
          <w:rFonts w:asciiTheme="minorHAnsi" w:hAnsiTheme="minorHAnsi"/>
          <w:lang w:val="en-US"/>
        </w:rPr>
        <w:t>2</w:t>
      </w:r>
      <w:r w:rsidRPr="0037252A">
        <w:rPr>
          <w:rFonts w:asciiTheme="minorHAnsi" w:hAnsiTheme="minorHAnsi"/>
          <w:lang w:val="en-US"/>
        </w:rPr>
        <w:t>B demonstrate</w:t>
      </w:r>
      <w:r w:rsidR="00742B2B" w:rsidRPr="0037252A">
        <w:rPr>
          <w:rFonts w:asciiTheme="minorHAnsi" w:hAnsiTheme="minorHAnsi"/>
          <w:lang w:val="en-US"/>
        </w:rPr>
        <w:t>s</w:t>
      </w:r>
      <w:r w:rsidRPr="0037252A">
        <w:rPr>
          <w:rFonts w:asciiTheme="minorHAnsi" w:hAnsiTheme="minorHAnsi"/>
          <w:lang w:val="en-US"/>
        </w:rPr>
        <w:t xml:space="preserve"> how </w:t>
      </w:r>
      <w:r w:rsidR="00742B2B" w:rsidRPr="0037252A">
        <w:rPr>
          <w:rFonts w:asciiTheme="minorHAnsi" w:hAnsiTheme="minorHAnsi"/>
          <w:lang w:val="en-US"/>
        </w:rPr>
        <w:t>to properly perform the</w:t>
      </w:r>
      <w:r w:rsidRPr="0037252A">
        <w:rPr>
          <w:rFonts w:asciiTheme="minorHAnsi" w:hAnsiTheme="minorHAnsi"/>
          <w:lang w:val="en-US"/>
        </w:rPr>
        <w:t xml:space="preserve"> injection.</w:t>
      </w:r>
      <w:r w:rsidR="0044533A">
        <w:rPr>
          <w:rFonts w:asciiTheme="minorHAnsi" w:hAnsiTheme="minorHAnsi"/>
          <w:lang w:val="en-US"/>
        </w:rPr>
        <w:t xml:space="preserve"> </w:t>
      </w:r>
      <w:r w:rsidR="0044533A" w:rsidRPr="0037252A">
        <w:rPr>
          <w:rFonts w:asciiTheme="minorHAnsi" w:hAnsiTheme="minorHAnsi"/>
          <w:lang w:val="en-US"/>
        </w:rPr>
        <w:t xml:space="preserve">If the procedure fails to administer microparticles into the blood stream, re-injection can be made at the same puncture within a short time frame with virtually no effect on the survival rate of the individuals. </w:t>
      </w:r>
    </w:p>
    <w:p w:rsidR="007317AB" w:rsidRPr="0037252A" w:rsidRDefault="00B4727A" w:rsidP="002177FF">
      <w:pPr>
        <w:spacing w:line="240" w:lineRule="auto"/>
        <w:ind w:firstLine="567"/>
        <w:rPr>
          <w:rFonts w:asciiTheme="minorHAnsi" w:hAnsiTheme="minorHAnsi"/>
          <w:lang w:val="en-US"/>
        </w:rPr>
      </w:pPr>
      <w:r w:rsidRPr="0037252A">
        <w:rPr>
          <w:rFonts w:asciiTheme="minorHAnsi" w:hAnsiTheme="minorHAnsi"/>
          <w:lang w:val="en-US"/>
        </w:rPr>
        <w:t>Injection in</w:t>
      </w:r>
      <w:r w:rsidR="005F6DC4" w:rsidRPr="0037252A">
        <w:rPr>
          <w:rFonts w:asciiTheme="minorHAnsi" w:hAnsiTheme="minorHAnsi"/>
          <w:lang w:val="en-US"/>
        </w:rPr>
        <w:t>to</w:t>
      </w:r>
      <w:r w:rsidRPr="0037252A">
        <w:rPr>
          <w:rFonts w:asciiTheme="minorHAnsi" w:hAnsiTheme="minorHAnsi"/>
          <w:lang w:val="en-US"/>
        </w:rPr>
        <w:t xml:space="preserve"> </w:t>
      </w:r>
      <w:r w:rsidR="00B856FD" w:rsidRPr="0037252A">
        <w:rPr>
          <w:rFonts w:asciiTheme="minorHAnsi" w:hAnsiTheme="minorHAnsi"/>
          <w:lang w:val="en-US"/>
        </w:rPr>
        <w:t xml:space="preserve">the trunk kidney of </w:t>
      </w:r>
      <w:r w:rsidRPr="0037252A">
        <w:rPr>
          <w:rFonts w:asciiTheme="minorHAnsi" w:hAnsiTheme="minorHAnsi"/>
          <w:lang w:val="en-US"/>
        </w:rPr>
        <w:t xml:space="preserve">adult </w:t>
      </w:r>
      <w:proofErr w:type="spellStart"/>
      <w:r w:rsidRPr="0037252A">
        <w:rPr>
          <w:rFonts w:asciiTheme="minorHAnsi" w:hAnsiTheme="minorHAnsi"/>
          <w:lang w:val="en-US"/>
        </w:rPr>
        <w:t>zebrafish</w:t>
      </w:r>
      <w:proofErr w:type="spellEnd"/>
      <w:ins w:id="7" w:author="Автор" w:date="2018-04-03T14:17:00Z">
        <w:r w:rsidR="00B041F1">
          <w:rPr>
            <w:rFonts w:asciiTheme="minorHAnsi" w:hAnsiTheme="minorHAnsi"/>
          </w:rPr>
          <w:t xml:space="preserve"> (</w:t>
        </w:r>
        <w:r w:rsidR="00B041F1" w:rsidRPr="00B041F1">
          <w:rPr>
            <w:rFonts w:asciiTheme="minorHAnsi" w:hAnsiTheme="minorHAnsi"/>
            <w:lang w:val="en-US"/>
          </w:rPr>
          <w:t xml:space="preserve">also successfully tested on adult guppy </w:t>
        </w:r>
        <w:proofErr w:type="spellStart"/>
        <w:r w:rsidR="00B041F1" w:rsidRPr="00B041F1">
          <w:rPr>
            <w:rFonts w:asciiTheme="minorHAnsi" w:hAnsiTheme="minorHAnsi"/>
            <w:i/>
            <w:lang w:val="en-US"/>
          </w:rPr>
          <w:t>Poecilia</w:t>
        </w:r>
        <w:proofErr w:type="spellEnd"/>
        <w:r w:rsidR="00B041F1" w:rsidRPr="00B041F1">
          <w:rPr>
            <w:rFonts w:asciiTheme="minorHAnsi" w:hAnsiTheme="minorHAnsi"/>
            <w:i/>
            <w:lang w:val="en-US"/>
          </w:rPr>
          <w:t xml:space="preserve"> </w:t>
        </w:r>
        <w:proofErr w:type="spellStart"/>
        <w:r w:rsidR="00B041F1" w:rsidRPr="00B041F1">
          <w:rPr>
            <w:rFonts w:asciiTheme="minorHAnsi" w:hAnsiTheme="minorHAnsi"/>
            <w:i/>
            <w:lang w:val="en-US"/>
          </w:rPr>
          <w:t>reticulata</w:t>
        </w:r>
        <w:proofErr w:type="spellEnd"/>
        <w:r w:rsidR="00B041F1">
          <w:rPr>
            <w:rFonts w:asciiTheme="minorHAnsi" w:hAnsiTheme="minorHAnsi"/>
          </w:rPr>
          <w:t>)</w:t>
        </w:r>
      </w:ins>
      <w:r w:rsidRPr="0037252A">
        <w:rPr>
          <w:rFonts w:asciiTheme="minorHAnsi" w:hAnsiTheme="minorHAnsi"/>
          <w:lang w:val="en-US"/>
        </w:rPr>
        <w:t xml:space="preserve"> is </w:t>
      </w:r>
      <w:r w:rsidR="00B856FD" w:rsidRPr="0037252A">
        <w:rPr>
          <w:rFonts w:asciiTheme="minorHAnsi" w:hAnsiTheme="minorHAnsi"/>
          <w:lang w:val="en-US"/>
        </w:rPr>
        <w:t xml:space="preserve">an </w:t>
      </w:r>
      <w:r w:rsidRPr="0037252A">
        <w:rPr>
          <w:rFonts w:asciiTheme="minorHAnsi" w:hAnsiTheme="minorHAnsi"/>
          <w:lang w:val="en-US"/>
        </w:rPr>
        <w:t>effective</w:t>
      </w:r>
      <w:r w:rsidR="00824BDC" w:rsidRPr="0037252A">
        <w:rPr>
          <w:rFonts w:asciiTheme="minorHAnsi" w:hAnsiTheme="minorHAnsi"/>
          <w:lang w:val="en-US"/>
        </w:rPr>
        <w:t xml:space="preserve"> </w:t>
      </w:r>
      <w:r w:rsidRPr="0037252A">
        <w:rPr>
          <w:rFonts w:asciiTheme="minorHAnsi" w:hAnsiTheme="minorHAnsi"/>
          <w:lang w:val="en-US"/>
        </w:rPr>
        <w:t xml:space="preserve">method of </w:t>
      </w:r>
      <w:proofErr w:type="spellStart"/>
      <w:r w:rsidRPr="0037252A">
        <w:rPr>
          <w:rFonts w:asciiTheme="minorHAnsi" w:hAnsiTheme="minorHAnsi"/>
          <w:lang w:val="en-US"/>
        </w:rPr>
        <w:t>microparticle</w:t>
      </w:r>
      <w:proofErr w:type="spellEnd"/>
      <w:r w:rsidRPr="0037252A">
        <w:rPr>
          <w:rFonts w:asciiTheme="minorHAnsi" w:hAnsiTheme="minorHAnsi"/>
          <w:lang w:val="en-US"/>
        </w:rPr>
        <w:t xml:space="preserve"> delivery into the fish bloodstream with </w:t>
      </w:r>
      <w:r w:rsidR="005F6DC4" w:rsidRPr="0037252A">
        <w:rPr>
          <w:rFonts w:asciiTheme="minorHAnsi" w:hAnsiTheme="minorHAnsi"/>
          <w:lang w:val="en-US"/>
        </w:rPr>
        <w:t xml:space="preserve">an </w:t>
      </w:r>
      <w:r w:rsidRPr="0037252A">
        <w:rPr>
          <w:rFonts w:asciiTheme="minorHAnsi" w:hAnsiTheme="minorHAnsi"/>
          <w:lang w:val="en-US"/>
        </w:rPr>
        <w:t>allowable animal mortality</w:t>
      </w:r>
      <w:r w:rsidR="00A15BC6" w:rsidRPr="0037252A">
        <w:rPr>
          <w:rFonts w:asciiTheme="minorHAnsi" w:hAnsiTheme="minorHAnsi"/>
          <w:lang w:val="en-US"/>
        </w:rPr>
        <w:t>;</w:t>
      </w:r>
      <w:r w:rsidRPr="0037252A">
        <w:rPr>
          <w:rFonts w:asciiTheme="minorHAnsi" w:hAnsiTheme="minorHAnsi"/>
          <w:lang w:val="en-US"/>
        </w:rPr>
        <w:t xml:space="preserve"> </w:t>
      </w:r>
      <w:r w:rsidR="00CD447A" w:rsidRPr="0037252A">
        <w:rPr>
          <w:rFonts w:asciiTheme="minorHAnsi" w:hAnsiTheme="minorHAnsi"/>
          <w:lang w:val="en-US"/>
        </w:rPr>
        <w:t>however,</w:t>
      </w:r>
      <w:r w:rsidR="002B6BED" w:rsidRPr="0037252A">
        <w:rPr>
          <w:rFonts w:asciiTheme="minorHAnsi" w:hAnsiTheme="minorHAnsi"/>
          <w:lang w:val="en-US"/>
        </w:rPr>
        <w:t xml:space="preserve"> it</w:t>
      </w:r>
      <w:r w:rsidRPr="0037252A">
        <w:rPr>
          <w:rFonts w:asciiTheme="minorHAnsi" w:hAnsiTheme="minorHAnsi"/>
          <w:lang w:val="en-US"/>
        </w:rPr>
        <w:t xml:space="preserve"> is not </w:t>
      </w:r>
      <w:r w:rsidR="00462670" w:rsidRPr="0037252A">
        <w:rPr>
          <w:rFonts w:asciiTheme="minorHAnsi" w:hAnsiTheme="minorHAnsi"/>
          <w:lang w:val="en-US"/>
        </w:rPr>
        <w:t xml:space="preserve">perfectly </w:t>
      </w:r>
      <w:r w:rsidRPr="0037252A">
        <w:rPr>
          <w:rFonts w:asciiTheme="minorHAnsi" w:hAnsiTheme="minorHAnsi"/>
          <w:lang w:val="en-US"/>
        </w:rPr>
        <w:t xml:space="preserve">suitable for drug administration due to variations in </w:t>
      </w:r>
      <w:r w:rsidR="00B856FD" w:rsidRPr="0037252A">
        <w:rPr>
          <w:rFonts w:asciiTheme="minorHAnsi" w:hAnsiTheme="minorHAnsi"/>
          <w:lang w:val="en-US"/>
        </w:rPr>
        <w:t xml:space="preserve">the </w:t>
      </w:r>
      <w:r w:rsidRPr="0037252A">
        <w:rPr>
          <w:rFonts w:asciiTheme="minorHAnsi" w:hAnsiTheme="minorHAnsi"/>
          <w:lang w:val="en-US"/>
        </w:rPr>
        <w:t>injected volume.</w:t>
      </w:r>
      <w:r w:rsidR="00462670" w:rsidRPr="0037252A">
        <w:rPr>
          <w:rFonts w:asciiTheme="minorHAnsi" w:hAnsiTheme="minorHAnsi"/>
          <w:lang w:val="en-US"/>
        </w:rPr>
        <w:t xml:space="preserve"> </w:t>
      </w:r>
      <w:r w:rsidR="00191B5E" w:rsidRPr="0037252A">
        <w:rPr>
          <w:rFonts w:asciiTheme="minorHAnsi" w:hAnsiTheme="minorHAnsi"/>
          <w:lang w:val="en-US"/>
        </w:rPr>
        <w:t>A</w:t>
      </w:r>
      <w:r w:rsidRPr="0037252A">
        <w:rPr>
          <w:rFonts w:asciiTheme="minorHAnsi" w:hAnsiTheme="minorHAnsi"/>
          <w:lang w:val="en-US"/>
        </w:rPr>
        <w:t xml:space="preserve"> weak point of this technique is a significant leakage of the solution out of </w:t>
      </w:r>
      <w:r w:rsidR="00B856FD" w:rsidRPr="0037252A">
        <w:rPr>
          <w:rFonts w:asciiTheme="minorHAnsi" w:hAnsiTheme="minorHAnsi"/>
          <w:lang w:val="en-US"/>
        </w:rPr>
        <w:t xml:space="preserve">the </w:t>
      </w:r>
      <w:r w:rsidRPr="0037252A">
        <w:rPr>
          <w:rFonts w:asciiTheme="minorHAnsi" w:hAnsiTheme="minorHAnsi"/>
          <w:lang w:val="en-US"/>
        </w:rPr>
        <w:t>kidney into the abdomen</w:t>
      </w:r>
      <w:r w:rsidR="00191B5E" w:rsidRPr="0037252A">
        <w:rPr>
          <w:rFonts w:asciiTheme="minorHAnsi" w:hAnsiTheme="minorHAnsi"/>
          <w:lang w:val="en-US"/>
        </w:rPr>
        <w:t xml:space="preserve"> because of </w:t>
      </w:r>
      <w:r w:rsidR="00B856FD" w:rsidRPr="0037252A">
        <w:rPr>
          <w:rFonts w:asciiTheme="minorHAnsi" w:hAnsiTheme="minorHAnsi"/>
          <w:lang w:val="en-US"/>
        </w:rPr>
        <w:t xml:space="preserve">the </w:t>
      </w:r>
      <w:r w:rsidR="00191B5E" w:rsidRPr="0037252A">
        <w:rPr>
          <w:rFonts w:asciiTheme="minorHAnsi" w:hAnsiTheme="minorHAnsi"/>
          <w:lang w:val="en-US"/>
        </w:rPr>
        <w:t xml:space="preserve">rapid </w:t>
      </w:r>
      <w:r w:rsidR="00B856FD" w:rsidRPr="0037252A">
        <w:rPr>
          <w:rFonts w:asciiTheme="minorHAnsi" w:hAnsiTheme="minorHAnsi"/>
          <w:lang w:val="en-US"/>
        </w:rPr>
        <w:t>administration</w:t>
      </w:r>
      <w:r w:rsidRPr="0037252A">
        <w:rPr>
          <w:rFonts w:asciiTheme="minorHAnsi" w:hAnsiTheme="minorHAnsi"/>
          <w:lang w:val="en-US"/>
        </w:rPr>
        <w:t>.</w:t>
      </w:r>
      <w:r w:rsidR="00191B5E" w:rsidRPr="0037252A">
        <w:rPr>
          <w:rFonts w:asciiTheme="minorHAnsi" w:hAnsiTheme="minorHAnsi"/>
          <w:lang w:val="en-US"/>
        </w:rPr>
        <w:t xml:space="preserve"> Nevertheless, </w:t>
      </w:r>
      <w:r w:rsidR="00B856FD" w:rsidRPr="0037252A">
        <w:rPr>
          <w:rFonts w:asciiTheme="minorHAnsi" w:hAnsiTheme="minorHAnsi"/>
          <w:lang w:val="en-US"/>
        </w:rPr>
        <w:t xml:space="preserve">a </w:t>
      </w:r>
      <w:r w:rsidR="00191B5E" w:rsidRPr="0037252A">
        <w:rPr>
          <w:rFonts w:asciiTheme="minorHAnsi" w:hAnsiTheme="minorHAnsi"/>
          <w:lang w:val="en-US"/>
        </w:rPr>
        <w:t xml:space="preserve">relative amount of </w:t>
      </w:r>
      <w:r w:rsidR="00284B82" w:rsidRPr="0037252A">
        <w:rPr>
          <w:rFonts w:asciiTheme="minorHAnsi" w:hAnsiTheme="minorHAnsi"/>
          <w:lang w:val="en-US"/>
        </w:rPr>
        <w:t xml:space="preserve">the </w:t>
      </w:r>
      <w:r w:rsidR="00191B5E" w:rsidRPr="0037252A">
        <w:rPr>
          <w:rFonts w:asciiTheme="minorHAnsi" w:hAnsiTheme="minorHAnsi"/>
          <w:lang w:val="en-US"/>
        </w:rPr>
        <w:t xml:space="preserve">substance injected into bloodstream can be roughly estimated using visualization in </w:t>
      </w:r>
      <w:r w:rsidR="00284B82" w:rsidRPr="0037252A">
        <w:rPr>
          <w:rFonts w:asciiTheme="minorHAnsi" w:hAnsiTheme="minorHAnsi"/>
          <w:lang w:val="en-US"/>
        </w:rPr>
        <w:t xml:space="preserve">the </w:t>
      </w:r>
      <w:r w:rsidR="00191B5E" w:rsidRPr="0037252A">
        <w:rPr>
          <w:rFonts w:asciiTheme="minorHAnsi" w:hAnsiTheme="minorHAnsi"/>
          <w:lang w:val="en-US"/>
        </w:rPr>
        <w:t>gill capillaries (</w:t>
      </w:r>
      <w:r w:rsidR="000E3664" w:rsidRPr="000E3664">
        <w:rPr>
          <w:rFonts w:asciiTheme="minorHAnsi" w:hAnsiTheme="minorHAnsi"/>
          <w:lang w:val="en-US"/>
        </w:rPr>
        <w:t>Table</w:t>
      </w:r>
      <w:r w:rsidR="00436FCF">
        <w:rPr>
          <w:rFonts w:asciiTheme="minorHAnsi" w:hAnsiTheme="minorHAnsi"/>
          <w:lang w:val="en-US"/>
        </w:rPr>
        <w:t xml:space="preserve"> </w:t>
      </w:r>
      <w:r w:rsidR="00436FCF" w:rsidRPr="00FD6FF8">
        <w:rPr>
          <w:rFonts w:asciiTheme="minorHAnsi" w:hAnsiTheme="minorHAnsi"/>
          <w:lang w:val="en-US"/>
        </w:rPr>
        <w:t>2</w:t>
      </w:r>
      <w:r w:rsidR="00191B5E" w:rsidRPr="0037252A">
        <w:rPr>
          <w:rFonts w:asciiTheme="minorHAnsi" w:hAnsiTheme="minorHAnsi"/>
          <w:lang w:val="en-US"/>
        </w:rPr>
        <w:t>).</w:t>
      </w:r>
      <w:r w:rsidRPr="0037252A">
        <w:rPr>
          <w:rFonts w:asciiTheme="minorHAnsi" w:hAnsiTheme="minorHAnsi"/>
          <w:lang w:val="en-US"/>
        </w:rPr>
        <w:t xml:space="preserve"> </w:t>
      </w:r>
      <w:r w:rsidR="00191B5E" w:rsidRPr="0037252A">
        <w:rPr>
          <w:rFonts w:asciiTheme="minorHAnsi" w:hAnsiTheme="minorHAnsi"/>
          <w:lang w:val="en-US"/>
        </w:rPr>
        <w:lastRenderedPageBreak/>
        <w:t>T</w:t>
      </w:r>
      <w:r w:rsidRPr="0037252A">
        <w:rPr>
          <w:rFonts w:asciiTheme="minorHAnsi" w:hAnsiTheme="minorHAnsi"/>
          <w:lang w:val="en-US"/>
        </w:rPr>
        <w:t>here is no strict limitation of the injection volume</w:t>
      </w:r>
      <w:r w:rsidR="002B6BED" w:rsidRPr="0037252A">
        <w:rPr>
          <w:rFonts w:asciiTheme="minorHAnsi" w:hAnsiTheme="minorHAnsi"/>
          <w:lang w:val="en-US"/>
        </w:rPr>
        <w:t>,</w:t>
      </w:r>
      <w:r w:rsidRPr="0037252A">
        <w:rPr>
          <w:rFonts w:asciiTheme="minorHAnsi" w:hAnsiTheme="minorHAnsi"/>
          <w:lang w:val="en-US"/>
        </w:rPr>
        <w:t xml:space="preserve"> </w:t>
      </w:r>
      <w:r w:rsidR="002B6BED" w:rsidRPr="0037252A">
        <w:rPr>
          <w:rFonts w:asciiTheme="minorHAnsi" w:hAnsiTheme="minorHAnsi"/>
          <w:lang w:val="en-US"/>
        </w:rPr>
        <w:t xml:space="preserve">but </w:t>
      </w:r>
      <w:r w:rsidR="00A80C1F" w:rsidRPr="0037252A">
        <w:rPr>
          <w:rFonts w:asciiTheme="minorHAnsi" w:hAnsiTheme="minorHAnsi"/>
          <w:lang w:val="en-US"/>
        </w:rPr>
        <w:t xml:space="preserve">the </w:t>
      </w:r>
      <w:r w:rsidRPr="0037252A">
        <w:rPr>
          <w:rFonts w:asciiTheme="minorHAnsi" w:hAnsiTheme="minorHAnsi"/>
          <w:lang w:val="en-US"/>
        </w:rPr>
        <w:t>administration of more than 1 µ</w:t>
      </w:r>
      <w:r w:rsidR="003D005F">
        <w:rPr>
          <w:rFonts w:asciiTheme="minorHAnsi" w:hAnsiTheme="minorHAnsi"/>
        </w:rPr>
        <w:t>L</w:t>
      </w:r>
      <w:r w:rsidRPr="0037252A">
        <w:rPr>
          <w:rFonts w:asciiTheme="minorHAnsi" w:hAnsiTheme="minorHAnsi"/>
          <w:lang w:val="en-US"/>
        </w:rPr>
        <w:t xml:space="preserve"> of </w:t>
      </w:r>
      <w:r w:rsidR="00CF0992" w:rsidRPr="0037252A">
        <w:rPr>
          <w:rFonts w:asciiTheme="minorHAnsi" w:hAnsiTheme="minorHAnsi"/>
          <w:lang w:val="en-US"/>
        </w:rPr>
        <w:t xml:space="preserve">the suspension </w:t>
      </w:r>
      <w:r w:rsidR="00284B82" w:rsidRPr="0037252A">
        <w:rPr>
          <w:rFonts w:asciiTheme="minorHAnsi" w:hAnsiTheme="minorHAnsi"/>
          <w:lang w:val="en-US"/>
        </w:rPr>
        <w:t>appears to be</w:t>
      </w:r>
      <w:r w:rsidRPr="0037252A">
        <w:rPr>
          <w:rFonts w:asciiTheme="minorHAnsi" w:hAnsiTheme="minorHAnsi"/>
          <w:lang w:val="en-US"/>
        </w:rPr>
        <w:t xml:space="preserve"> </w:t>
      </w:r>
      <w:r w:rsidR="00284B82" w:rsidRPr="0037252A">
        <w:rPr>
          <w:rFonts w:asciiTheme="minorHAnsi" w:hAnsiTheme="minorHAnsi"/>
          <w:lang w:val="en-US"/>
        </w:rPr>
        <w:t>in</w:t>
      </w:r>
      <w:r w:rsidRPr="0037252A">
        <w:rPr>
          <w:rFonts w:asciiTheme="minorHAnsi" w:hAnsiTheme="minorHAnsi"/>
          <w:lang w:val="en-US"/>
        </w:rPr>
        <w:t xml:space="preserve">effective. </w:t>
      </w:r>
      <w:r w:rsidR="00284B82" w:rsidRPr="0037252A">
        <w:rPr>
          <w:rFonts w:asciiTheme="minorHAnsi" w:hAnsiTheme="minorHAnsi"/>
          <w:lang w:val="en-US"/>
        </w:rPr>
        <w:t xml:space="preserve">The finest </w:t>
      </w:r>
      <w:r w:rsidRPr="0037252A">
        <w:rPr>
          <w:rFonts w:asciiTheme="minorHAnsi" w:hAnsiTheme="minorHAnsi"/>
          <w:lang w:val="en-US"/>
        </w:rPr>
        <w:t xml:space="preserve">glass capillaries can be applied for </w:t>
      </w:r>
      <w:r w:rsidR="00284B82" w:rsidRPr="0037252A">
        <w:rPr>
          <w:rFonts w:asciiTheme="minorHAnsi" w:hAnsiTheme="minorHAnsi"/>
          <w:lang w:val="en-US"/>
        </w:rPr>
        <w:t xml:space="preserve">the </w:t>
      </w:r>
      <w:r w:rsidRPr="0037252A">
        <w:rPr>
          <w:rFonts w:asciiTheme="minorHAnsi" w:hAnsiTheme="minorHAnsi"/>
          <w:lang w:val="en-US"/>
        </w:rPr>
        <w:t>microinjection</w:t>
      </w:r>
      <w:r w:rsidR="00284B82" w:rsidRPr="0037252A">
        <w:rPr>
          <w:rFonts w:asciiTheme="minorHAnsi" w:hAnsiTheme="minorHAnsi"/>
          <w:lang w:val="en-US"/>
        </w:rPr>
        <w:t>;</w:t>
      </w:r>
      <w:r w:rsidRPr="0037252A">
        <w:rPr>
          <w:rFonts w:asciiTheme="minorHAnsi" w:hAnsiTheme="minorHAnsi"/>
          <w:lang w:val="en-US"/>
        </w:rPr>
        <w:t xml:space="preserve"> however, </w:t>
      </w:r>
      <w:r w:rsidR="00284B82" w:rsidRPr="0037252A">
        <w:rPr>
          <w:rFonts w:asciiTheme="minorHAnsi" w:hAnsiTheme="minorHAnsi"/>
          <w:lang w:val="en-US"/>
        </w:rPr>
        <w:t xml:space="preserve">because a </w:t>
      </w:r>
      <w:r w:rsidRPr="0037252A">
        <w:rPr>
          <w:rFonts w:asciiTheme="minorHAnsi" w:hAnsiTheme="minorHAnsi"/>
          <w:lang w:val="en-US"/>
        </w:rPr>
        <w:t xml:space="preserve">large </w:t>
      </w:r>
      <w:r w:rsidR="00284B82" w:rsidRPr="0037252A">
        <w:rPr>
          <w:rFonts w:asciiTheme="minorHAnsi" w:hAnsiTheme="minorHAnsi"/>
          <w:lang w:val="en-US"/>
        </w:rPr>
        <w:t xml:space="preserve">number </w:t>
      </w:r>
      <w:r w:rsidRPr="0037252A">
        <w:rPr>
          <w:rFonts w:asciiTheme="minorHAnsi" w:hAnsiTheme="minorHAnsi"/>
          <w:lang w:val="en-US"/>
        </w:rPr>
        <w:t xml:space="preserve">of microcapsules </w:t>
      </w:r>
      <w:r w:rsidR="00A80C1F" w:rsidRPr="0037252A">
        <w:rPr>
          <w:rFonts w:asciiTheme="minorHAnsi" w:hAnsiTheme="minorHAnsi"/>
          <w:lang w:val="en-US"/>
        </w:rPr>
        <w:t>tends</w:t>
      </w:r>
      <w:r w:rsidR="00284B82" w:rsidRPr="0037252A">
        <w:rPr>
          <w:rFonts w:asciiTheme="minorHAnsi" w:hAnsiTheme="minorHAnsi"/>
          <w:lang w:val="en-US"/>
        </w:rPr>
        <w:t xml:space="preserve"> to incite</w:t>
      </w:r>
      <w:r w:rsidRPr="0037252A">
        <w:rPr>
          <w:rFonts w:asciiTheme="minorHAnsi" w:hAnsiTheme="minorHAnsi"/>
          <w:lang w:val="en-US"/>
        </w:rPr>
        <w:t xml:space="preserve"> aggregat</w:t>
      </w:r>
      <w:r w:rsidR="00284B82" w:rsidRPr="0037252A">
        <w:rPr>
          <w:rFonts w:asciiTheme="minorHAnsi" w:hAnsiTheme="minorHAnsi"/>
          <w:lang w:val="en-US"/>
        </w:rPr>
        <w:t>ion</w:t>
      </w:r>
      <w:r w:rsidRPr="0037252A">
        <w:rPr>
          <w:rFonts w:asciiTheme="minorHAnsi" w:hAnsiTheme="minorHAnsi"/>
          <w:lang w:val="en-US"/>
        </w:rPr>
        <w:t xml:space="preserve">, we recommend the use of </w:t>
      </w:r>
      <w:r w:rsidR="005F6DC4" w:rsidRPr="0037252A">
        <w:rPr>
          <w:rFonts w:asciiTheme="minorHAnsi" w:hAnsiTheme="minorHAnsi"/>
          <w:lang w:val="en-US"/>
        </w:rPr>
        <w:t xml:space="preserve">31-29G (Ø 0.33-0.25 mm) </w:t>
      </w:r>
      <w:r w:rsidRPr="0037252A">
        <w:rPr>
          <w:rFonts w:asciiTheme="minorHAnsi" w:hAnsiTheme="minorHAnsi"/>
          <w:lang w:val="en-US"/>
        </w:rPr>
        <w:t>steel</w:t>
      </w:r>
      <w:r w:rsidR="00CF0992" w:rsidRPr="0037252A">
        <w:rPr>
          <w:rFonts w:asciiTheme="minorHAnsi" w:hAnsiTheme="minorHAnsi"/>
          <w:lang w:val="en-US"/>
        </w:rPr>
        <w:t xml:space="preserve"> needles</w:t>
      </w:r>
      <w:r w:rsidRPr="0037252A">
        <w:rPr>
          <w:rFonts w:asciiTheme="minorHAnsi" w:hAnsiTheme="minorHAnsi"/>
          <w:lang w:val="en-US"/>
        </w:rPr>
        <w:t xml:space="preserve"> to avoid clogs in the needle lumen.</w:t>
      </w:r>
    </w:p>
    <w:p w:rsidR="009212CF" w:rsidRPr="0037252A" w:rsidRDefault="00287EED" w:rsidP="002177FF">
      <w:pPr>
        <w:spacing w:line="240" w:lineRule="auto"/>
        <w:ind w:firstLine="567"/>
        <w:rPr>
          <w:rFonts w:asciiTheme="minorHAnsi" w:hAnsiTheme="minorHAnsi"/>
          <w:lang w:val="en-US"/>
        </w:rPr>
      </w:pPr>
      <w:r w:rsidRPr="0037252A">
        <w:rPr>
          <w:rFonts w:asciiTheme="minorHAnsi" w:hAnsiTheme="minorHAnsi"/>
          <w:lang w:val="en-US"/>
        </w:rPr>
        <w:t xml:space="preserve">The success of microcapsule delivery through kidney injection into the bloodstream should be monitored </w:t>
      </w:r>
      <w:r w:rsidR="00A80C1F" w:rsidRPr="0037252A">
        <w:rPr>
          <w:rFonts w:asciiTheme="minorHAnsi" w:hAnsiTheme="minorHAnsi"/>
          <w:lang w:val="en-US"/>
        </w:rPr>
        <w:t xml:space="preserve">using the </w:t>
      </w:r>
      <w:r w:rsidRPr="0037252A">
        <w:rPr>
          <w:rFonts w:asciiTheme="minorHAnsi" w:hAnsiTheme="minorHAnsi"/>
          <w:lang w:val="en-US"/>
        </w:rPr>
        <w:t xml:space="preserve">rapid inspection </w:t>
      </w:r>
      <w:r w:rsidR="005F6DC4" w:rsidRPr="0037252A">
        <w:rPr>
          <w:rFonts w:asciiTheme="minorHAnsi" w:hAnsiTheme="minorHAnsi"/>
          <w:lang w:val="en-US"/>
        </w:rPr>
        <w:t xml:space="preserve">for </w:t>
      </w:r>
      <w:r w:rsidRPr="0037252A">
        <w:rPr>
          <w:rFonts w:asciiTheme="minorHAnsi" w:hAnsiTheme="minorHAnsi"/>
          <w:lang w:val="en-US"/>
        </w:rPr>
        <w:t xml:space="preserve">the presence of the fluorescent particles in the gills. </w:t>
      </w:r>
      <w:r w:rsidR="00B4727A" w:rsidRPr="0037252A">
        <w:rPr>
          <w:rFonts w:asciiTheme="minorHAnsi" w:hAnsiTheme="minorHAnsi"/>
          <w:lang w:val="en-US"/>
        </w:rPr>
        <w:t xml:space="preserve">Gills are easily accessible </w:t>
      </w:r>
      <w:r w:rsidR="005F6DC4" w:rsidRPr="0037252A">
        <w:rPr>
          <w:rFonts w:asciiTheme="minorHAnsi" w:hAnsiTheme="minorHAnsi"/>
          <w:lang w:val="en-US"/>
        </w:rPr>
        <w:t xml:space="preserve">organs </w:t>
      </w:r>
      <w:r w:rsidR="00B4727A" w:rsidRPr="0037252A">
        <w:rPr>
          <w:rFonts w:asciiTheme="minorHAnsi" w:hAnsiTheme="minorHAnsi"/>
          <w:lang w:val="en-US"/>
        </w:rPr>
        <w:t xml:space="preserve">for </w:t>
      </w:r>
      <w:r w:rsidR="00B4727A" w:rsidRPr="0037252A">
        <w:rPr>
          <w:rFonts w:asciiTheme="minorHAnsi" w:hAnsiTheme="minorHAnsi"/>
          <w:i/>
          <w:lang w:val="en-US"/>
        </w:rPr>
        <w:t xml:space="preserve">in vivo </w:t>
      </w:r>
      <w:r w:rsidR="00B4727A" w:rsidRPr="0037252A">
        <w:rPr>
          <w:rFonts w:asciiTheme="minorHAnsi" w:hAnsiTheme="minorHAnsi"/>
          <w:lang w:val="en-US"/>
        </w:rPr>
        <w:t xml:space="preserve">observations. The gill filaments are </w:t>
      </w:r>
      <w:r w:rsidR="00A80C1F" w:rsidRPr="0037252A">
        <w:rPr>
          <w:rFonts w:asciiTheme="minorHAnsi" w:hAnsiTheme="minorHAnsi"/>
          <w:lang w:val="en-US"/>
        </w:rPr>
        <w:t xml:space="preserve">a </w:t>
      </w:r>
      <w:r w:rsidR="00B4727A" w:rsidRPr="0037252A">
        <w:rPr>
          <w:rFonts w:asciiTheme="minorHAnsi" w:hAnsiTheme="minorHAnsi"/>
          <w:lang w:val="en-US"/>
        </w:rPr>
        <w:t xml:space="preserve">network of blood capillaries covered by </w:t>
      </w:r>
      <w:r w:rsidR="00A80C1F" w:rsidRPr="0037252A">
        <w:rPr>
          <w:rFonts w:asciiTheme="minorHAnsi" w:hAnsiTheme="minorHAnsi"/>
          <w:lang w:val="en-US"/>
        </w:rPr>
        <w:t xml:space="preserve">a </w:t>
      </w:r>
      <w:r w:rsidR="00B4727A" w:rsidRPr="0037252A">
        <w:rPr>
          <w:rFonts w:asciiTheme="minorHAnsi" w:hAnsiTheme="minorHAnsi"/>
          <w:lang w:val="en-US"/>
        </w:rPr>
        <w:t xml:space="preserve">thin layer of respiratory epithelium, which makes intravital imaging of </w:t>
      </w:r>
      <w:r w:rsidR="00A80C1F" w:rsidRPr="0037252A">
        <w:rPr>
          <w:rFonts w:asciiTheme="minorHAnsi" w:hAnsiTheme="minorHAnsi"/>
          <w:lang w:val="en-US"/>
        </w:rPr>
        <w:t xml:space="preserve">the </w:t>
      </w:r>
      <w:r w:rsidR="00B4727A" w:rsidRPr="0037252A">
        <w:rPr>
          <w:rFonts w:asciiTheme="minorHAnsi" w:hAnsiTheme="minorHAnsi"/>
          <w:lang w:val="en-US"/>
        </w:rPr>
        <w:t xml:space="preserve">blood flow in </w:t>
      </w:r>
      <w:r w:rsidR="00A80C1F" w:rsidRPr="0037252A">
        <w:rPr>
          <w:rFonts w:asciiTheme="minorHAnsi" w:hAnsiTheme="minorHAnsi"/>
          <w:lang w:val="en-US"/>
        </w:rPr>
        <w:t xml:space="preserve">the </w:t>
      </w:r>
      <w:r w:rsidR="00B4727A" w:rsidRPr="0037252A">
        <w:rPr>
          <w:rFonts w:asciiTheme="minorHAnsi" w:hAnsiTheme="minorHAnsi"/>
          <w:lang w:val="en-US"/>
        </w:rPr>
        <w:t xml:space="preserve">gills particularly convenient (a kind of natural optical window). To perform </w:t>
      </w:r>
      <w:r w:rsidR="00A80C1F" w:rsidRPr="0037252A">
        <w:rPr>
          <w:rFonts w:asciiTheme="minorHAnsi" w:hAnsiTheme="minorHAnsi"/>
          <w:lang w:val="en-US"/>
        </w:rPr>
        <w:t xml:space="preserve">the </w:t>
      </w:r>
      <w:r w:rsidRPr="0037252A">
        <w:rPr>
          <w:rFonts w:asciiTheme="minorHAnsi" w:hAnsiTheme="minorHAnsi"/>
          <w:lang w:val="en-US"/>
        </w:rPr>
        <w:t>observation</w:t>
      </w:r>
      <w:r w:rsidR="00B4727A" w:rsidRPr="0037252A">
        <w:rPr>
          <w:rFonts w:asciiTheme="minorHAnsi" w:hAnsiTheme="minorHAnsi"/>
          <w:lang w:val="en-US"/>
        </w:rPr>
        <w:t xml:space="preserve">, </w:t>
      </w:r>
      <w:r w:rsidR="00A80C1F" w:rsidRPr="0037252A">
        <w:rPr>
          <w:rFonts w:asciiTheme="minorHAnsi" w:hAnsiTheme="minorHAnsi"/>
          <w:lang w:val="en-US"/>
        </w:rPr>
        <w:t xml:space="preserve">the </w:t>
      </w:r>
      <w:r w:rsidR="00B4727A" w:rsidRPr="0037252A">
        <w:rPr>
          <w:rFonts w:asciiTheme="minorHAnsi" w:hAnsiTheme="minorHAnsi"/>
          <w:lang w:val="en-US"/>
        </w:rPr>
        <w:t>cartilage gill cover can be cut to expose the filaments. This procedure is safe for fish</w:t>
      </w:r>
      <w:r w:rsidR="00475D9F" w:rsidRPr="0037252A">
        <w:rPr>
          <w:rFonts w:asciiTheme="minorHAnsi" w:hAnsiTheme="minorHAnsi"/>
          <w:lang w:val="en-US"/>
        </w:rPr>
        <w:t>, which</w:t>
      </w:r>
      <w:r w:rsidR="00B4727A" w:rsidRPr="0037252A">
        <w:rPr>
          <w:rFonts w:asciiTheme="minorHAnsi" w:hAnsiTheme="minorHAnsi"/>
          <w:lang w:val="en-US"/>
        </w:rPr>
        <w:t xml:space="preserve"> can live with denuded gills </w:t>
      </w:r>
      <w:r w:rsidR="008A0F86">
        <w:rPr>
          <w:rFonts w:asciiTheme="minorHAnsi" w:hAnsiTheme="minorHAnsi"/>
          <w:lang w:val="en-US"/>
        </w:rPr>
        <w:t>in w</w:t>
      </w:r>
      <w:r w:rsidR="008A0F86" w:rsidRPr="008A0F86">
        <w:rPr>
          <w:rFonts w:asciiTheme="minorHAnsi" w:hAnsiTheme="minorHAnsi"/>
          <w:lang w:val="en-US"/>
        </w:rPr>
        <w:t>ell</w:t>
      </w:r>
      <w:r w:rsidR="003D1A08" w:rsidRPr="006F5D0F">
        <w:rPr>
          <w:rFonts w:asciiTheme="minorHAnsi" w:hAnsiTheme="minorHAnsi"/>
          <w:lang w:val="en-US"/>
        </w:rPr>
        <w:t xml:space="preserve"> </w:t>
      </w:r>
      <w:r w:rsidR="008A0F86" w:rsidRPr="008A0F86">
        <w:rPr>
          <w:rFonts w:asciiTheme="minorHAnsi" w:hAnsiTheme="minorHAnsi"/>
          <w:lang w:val="en-US"/>
        </w:rPr>
        <w:t>aerated water</w:t>
      </w:r>
      <w:r w:rsidR="008A0F86">
        <w:rPr>
          <w:rFonts w:asciiTheme="minorHAnsi" w:hAnsiTheme="minorHAnsi"/>
          <w:lang w:val="en-US"/>
        </w:rPr>
        <w:t xml:space="preserve"> </w:t>
      </w:r>
      <w:r w:rsidR="00A80C1F" w:rsidRPr="0037252A">
        <w:rPr>
          <w:rFonts w:asciiTheme="minorHAnsi" w:hAnsiTheme="minorHAnsi"/>
          <w:lang w:val="en-US"/>
        </w:rPr>
        <w:t>without a decrease in life expectancy</w:t>
      </w:r>
      <w:r w:rsidR="00B4727A" w:rsidRPr="0037252A">
        <w:rPr>
          <w:rFonts w:asciiTheme="minorHAnsi" w:hAnsiTheme="minorHAnsi"/>
          <w:lang w:val="en-US"/>
        </w:rPr>
        <w:t xml:space="preserve">. Moreover, </w:t>
      </w:r>
      <w:r w:rsidR="00A80C1F" w:rsidRPr="0037252A">
        <w:rPr>
          <w:rFonts w:asciiTheme="minorHAnsi" w:hAnsiTheme="minorHAnsi"/>
          <w:lang w:val="en-US"/>
        </w:rPr>
        <w:t xml:space="preserve">the </w:t>
      </w:r>
      <w:r w:rsidR="00B4727A" w:rsidRPr="0037252A">
        <w:rPr>
          <w:rFonts w:asciiTheme="minorHAnsi" w:hAnsiTheme="minorHAnsi"/>
          <w:lang w:val="en-US"/>
        </w:rPr>
        <w:t xml:space="preserve">gills of large fish can be examined under </w:t>
      </w:r>
      <w:r w:rsidR="00A80C1F" w:rsidRPr="0037252A">
        <w:rPr>
          <w:rFonts w:asciiTheme="minorHAnsi" w:hAnsiTheme="minorHAnsi"/>
          <w:lang w:val="en-US"/>
        </w:rPr>
        <w:t xml:space="preserve">a </w:t>
      </w:r>
      <w:r w:rsidR="00B4727A" w:rsidRPr="0037252A">
        <w:rPr>
          <w:rFonts w:asciiTheme="minorHAnsi" w:hAnsiTheme="minorHAnsi"/>
          <w:lang w:val="en-US"/>
        </w:rPr>
        <w:t xml:space="preserve">microscope </w:t>
      </w:r>
      <w:r w:rsidR="00475D9F" w:rsidRPr="0037252A">
        <w:rPr>
          <w:rFonts w:asciiTheme="minorHAnsi" w:hAnsiTheme="minorHAnsi"/>
          <w:lang w:val="en-US"/>
        </w:rPr>
        <w:t xml:space="preserve">simply </w:t>
      </w:r>
      <w:r w:rsidR="00B4727A" w:rsidRPr="0037252A">
        <w:rPr>
          <w:rFonts w:asciiTheme="minorHAnsi" w:hAnsiTheme="minorHAnsi"/>
          <w:lang w:val="en-US"/>
        </w:rPr>
        <w:t xml:space="preserve">by pushing the operculum </w:t>
      </w:r>
      <w:r w:rsidR="00A80C1F" w:rsidRPr="0037252A">
        <w:rPr>
          <w:rFonts w:asciiTheme="minorHAnsi" w:hAnsiTheme="minorHAnsi"/>
          <w:lang w:val="en-US"/>
        </w:rPr>
        <w:t>out of the way</w:t>
      </w:r>
      <w:r w:rsidR="00FD7675" w:rsidRPr="0037252A">
        <w:rPr>
          <w:rFonts w:asciiTheme="minorHAnsi" w:hAnsiTheme="minorHAnsi"/>
          <w:vertAlign w:val="superscript"/>
          <w:lang w:val="en-US"/>
        </w:rPr>
        <w:t>1</w:t>
      </w:r>
      <w:r w:rsidR="007371FC" w:rsidRPr="0037252A">
        <w:rPr>
          <w:rFonts w:asciiTheme="minorHAnsi" w:hAnsiTheme="minorHAnsi"/>
          <w:vertAlign w:val="superscript"/>
          <w:lang w:val="en-US"/>
        </w:rPr>
        <w:t>9</w:t>
      </w:r>
      <w:r w:rsidR="00B4727A" w:rsidRPr="0037252A">
        <w:rPr>
          <w:rFonts w:asciiTheme="minorHAnsi" w:hAnsiTheme="minorHAnsi"/>
          <w:lang w:val="en-US"/>
        </w:rPr>
        <w:t xml:space="preserve">. In case of a successful injection, fluorescent </w:t>
      </w:r>
      <w:r w:rsidR="006F64B9" w:rsidRPr="0037252A">
        <w:rPr>
          <w:rFonts w:asciiTheme="minorHAnsi" w:hAnsiTheme="minorHAnsi"/>
          <w:lang w:val="en-US"/>
        </w:rPr>
        <w:t>micro</w:t>
      </w:r>
      <w:r w:rsidR="00B4727A" w:rsidRPr="0037252A">
        <w:rPr>
          <w:rFonts w:asciiTheme="minorHAnsi" w:hAnsiTheme="minorHAnsi"/>
          <w:lang w:val="en-US"/>
        </w:rPr>
        <w:t>particles immediately appear in the gills (Fig</w:t>
      </w:r>
      <w:r w:rsidR="003B0E97" w:rsidRPr="0037252A">
        <w:rPr>
          <w:rFonts w:asciiTheme="minorHAnsi" w:hAnsiTheme="minorHAnsi"/>
          <w:lang w:val="en-US"/>
        </w:rPr>
        <w:t>.</w:t>
      </w:r>
      <w:r w:rsidR="00B4727A" w:rsidRPr="0037252A">
        <w:rPr>
          <w:rFonts w:asciiTheme="minorHAnsi" w:hAnsiTheme="minorHAnsi"/>
          <w:lang w:val="en-US"/>
        </w:rPr>
        <w:t xml:space="preserve"> </w:t>
      </w:r>
      <w:r w:rsidR="001510C2">
        <w:rPr>
          <w:rFonts w:asciiTheme="minorHAnsi" w:hAnsiTheme="minorHAnsi"/>
          <w:lang w:val="en-US"/>
        </w:rPr>
        <w:t>3</w:t>
      </w:r>
      <w:r w:rsidR="00B4727A" w:rsidRPr="0037252A">
        <w:rPr>
          <w:rFonts w:asciiTheme="minorHAnsi" w:hAnsiTheme="minorHAnsi"/>
          <w:lang w:val="en-US"/>
        </w:rPr>
        <w:t xml:space="preserve">). Note that </w:t>
      </w:r>
      <w:r w:rsidR="006F64B9" w:rsidRPr="0037252A">
        <w:rPr>
          <w:rFonts w:asciiTheme="minorHAnsi" w:hAnsiTheme="minorHAnsi"/>
          <w:lang w:val="en-US"/>
        </w:rPr>
        <w:t xml:space="preserve">implanted </w:t>
      </w:r>
      <w:r w:rsidR="00B4727A" w:rsidRPr="0037252A">
        <w:rPr>
          <w:rFonts w:asciiTheme="minorHAnsi" w:hAnsiTheme="minorHAnsi"/>
          <w:lang w:val="en-US"/>
        </w:rPr>
        <w:t>micro</w:t>
      </w:r>
      <w:r w:rsidR="006F64B9" w:rsidRPr="0037252A">
        <w:rPr>
          <w:rFonts w:asciiTheme="minorHAnsi" w:hAnsiTheme="minorHAnsi"/>
          <w:lang w:val="en-US"/>
        </w:rPr>
        <w:t>particles</w:t>
      </w:r>
      <w:r w:rsidR="00B4727A" w:rsidRPr="0037252A">
        <w:rPr>
          <w:rFonts w:asciiTheme="minorHAnsi" w:hAnsiTheme="minorHAnsi"/>
          <w:lang w:val="en-US"/>
        </w:rPr>
        <w:t xml:space="preserve"> are considerably dissolved </w:t>
      </w:r>
      <w:r w:rsidR="00A80C1F" w:rsidRPr="0037252A">
        <w:rPr>
          <w:rFonts w:asciiTheme="minorHAnsi" w:hAnsiTheme="minorHAnsi"/>
          <w:lang w:val="en-US"/>
        </w:rPr>
        <w:t xml:space="preserve">in the </w:t>
      </w:r>
      <w:r w:rsidR="00B4727A" w:rsidRPr="0037252A">
        <w:rPr>
          <w:rFonts w:asciiTheme="minorHAnsi" w:hAnsiTheme="minorHAnsi"/>
          <w:lang w:val="en-US"/>
        </w:rPr>
        <w:t>circulating blood volume</w:t>
      </w:r>
      <w:r w:rsidR="006F64B9" w:rsidRPr="0037252A">
        <w:rPr>
          <w:rFonts w:asciiTheme="minorHAnsi" w:hAnsiTheme="minorHAnsi"/>
          <w:lang w:val="en-US"/>
        </w:rPr>
        <w:t>, and a</w:t>
      </w:r>
      <w:r w:rsidR="00B4727A" w:rsidRPr="0037252A">
        <w:rPr>
          <w:rFonts w:asciiTheme="minorHAnsi" w:hAnsiTheme="minorHAnsi"/>
          <w:lang w:val="en-US"/>
        </w:rPr>
        <w:t xml:space="preserve"> reduced number of particles reach the gill capillaries</w:t>
      </w:r>
      <w:r w:rsidR="00857F0D">
        <w:rPr>
          <w:rFonts w:asciiTheme="minorHAnsi" w:hAnsiTheme="minorHAnsi"/>
          <w:lang w:val="en-US"/>
        </w:rPr>
        <w:t xml:space="preserve">, thus </w:t>
      </w:r>
      <w:r w:rsidR="00436FCF">
        <w:rPr>
          <w:rFonts w:asciiTheme="minorHAnsi" w:hAnsiTheme="minorHAnsi"/>
          <w:lang w:val="en-US"/>
        </w:rPr>
        <w:t>sufficient</w:t>
      </w:r>
      <w:r w:rsidR="00A80C1F" w:rsidRPr="0037252A">
        <w:rPr>
          <w:rFonts w:asciiTheme="minorHAnsi" w:hAnsiTheme="minorHAnsi"/>
          <w:lang w:val="en-US"/>
        </w:rPr>
        <w:t xml:space="preserve"> </w:t>
      </w:r>
      <w:r w:rsidR="00B4727A" w:rsidRPr="0037252A">
        <w:rPr>
          <w:rFonts w:asciiTheme="minorHAnsi" w:hAnsiTheme="minorHAnsi"/>
          <w:lang w:val="en-US"/>
        </w:rPr>
        <w:t xml:space="preserve">concentration </w:t>
      </w:r>
      <w:r w:rsidR="00857F0D">
        <w:rPr>
          <w:rFonts w:asciiTheme="minorHAnsi" w:hAnsiTheme="minorHAnsi"/>
          <w:lang w:val="en-US"/>
        </w:rPr>
        <w:t xml:space="preserve">of microparticles </w:t>
      </w:r>
      <w:r w:rsidR="00857F0D">
        <w:rPr>
          <w:rFonts w:asciiTheme="minorHAnsi" w:hAnsiTheme="minorHAnsi"/>
          <w:color w:val="000000"/>
          <w:lang w:val="en-US"/>
        </w:rPr>
        <w:t xml:space="preserve">should be selected </w:t>
      </w:r>
      <w:r w:rsidR="00436FCF">
        <w:rPr>
          <w:rFonts w:asciiTheme="minorHAnsi" w:hAnsiTheme="minorHAnsi"/>
          <w:color w:val="000000"/>
          <w:lang w:val="en-US"/>
        </w:rPr>
        <w:t>for</w:t>
      </w:r>
      <w:r w:rsidR="00B4727A" w:rsidRPr="0037252A">
        <w:rPr>
          <w:rFonts w:asciiTheme="minorHAnsi" w:hAnsiTheme="minorHAnsi"/>
          <w:color w:val="000000"/>
          <w:lang w:val="en-US"/>
        </w:rPr>
        <w:t xml:space="preserve"> detection in fish gills after injection in</w:t>
      </w:r>
      <w:r w:rsidR="005F6DC4" w:rsidRPr="0037252A">
        <w:rPr>
          <w:rFonts w:asciiTheme="minorHAnsi" w:hAnsiTheme="minorHAnsi"/>
          <w:color w:val="000000"/>
          <w:lang w:val="en-US"/>
        </w:rPr>
        <w:t>to</w:t>
      </w:r>
      <w:r w:rsidR="00B4727A" w:rsidRPr="0037252A">
        <w:rPr>
          <w:rFonts w:asciiTheme="minorHAnsi" w:hAnsiTheme="minorHAnsi"/>
          <w:color w:val="000000"/>
          <w:lang w:val="en-US"/>
        </w:rPr>
        <w:t xml:space="preserve"> fish kidney (Tab</w:t>
      </w:r>
      <w:r w:rsidR="00EA54E4" w:rsidRPr="0037252A">
        <w:rPr>
          <w:rFonts w:asciiTheme="minorHAnsi" w:hAnsiTheme="minorHAnsi"/>
          <w:color w:val="000000"/>
          <w:lang w:val="en-US"/>
        </w:rPr>
        <w:t>le</w:t>
      </w:r>
      <w:r w:rsidR="00917477">
        <w:rPr>
          <w:rFonts w:asciiTheme="minorHAnsi" w:hAnsiTheme="minorHAnsi"/>
          <w:color w:val="000000"/>
          <w:lang w:val="en-US"/>
        </w:rPr>
        <w:t xml:space="preserve"> </w:t>
      </w:r>
      <w:r w:rsidR="00436FCF" w:rsidRPr="00FD6FF8">
        <w:rPr>
          <w:rFonts w:asciiTheme="minorHAnsi" w:hAnsiTheme="minorHAnsi"/>
          <w:color w:val="000000"/>
          <w:lang w:val="en-US"/>
        </w:rPr>
        <w:t>2</w:t>
      </w:r>
      <w:r w:rsidR="00B4727A" w:rsidRPr="0037252A">
        <w:rPr>
          <w:rFonts w:asciiTheme="minorHAnsi" w:hAnsiTheme="minorHAnsi"/>
          <w:color w:val="000000"/>
          <w:lang w:val="en-US"/>
        </w:rPr>
        <w:t>).</w:t>
      </w:r>
    </w:p>
    <w:p w:rsidR="009212CF" w:rsidRPr="00731FE9" w:rsidRDefault="000421C6" w:rsidP="002177FF">
      <w:pPr>
        <w:spacing w:line="240" w:lineRule="auto"/>
        <w:ind w:firstLine="567"/>
        <w:rPr>
          <w:rFonts w:asciiTheme="minorHAnsi" w:hAnsiTheme="minorHAnsi"/>
          <w:lang w:val="en-US"/>
        </w:rPr>
      </w:pPr>
      <w:r w:rsidRPr="00731FE9">
        <w:rPr>
          <w:rFonts w:asciiTheme="minorHAnsi" w:hAnsiTheme="minorHAnsi"/>
          <w:lang w:val="en-US"/>
        </w:rPr>
        <w:t xml:space="preserve">The proposed procedure for implantation can be applied in a </w:t>
      </w:r>
      <w:r w:rsidRPr="00130518">
        <w:rPr>
          <w:rFonts w:asciiTheme="minorHAnsi" w:hAnsiTheme="minorHAnsi"/>
          <w:lang w:val="en-US"/>
        </w:rPr>
        <w:t>wide range of studies involving</w:t>
      </w:r>
      <w:r w:rsidR="0029586A">
        <w:rPr>
          <w:rFonts w:asciiTheme="minorHAnsi" w:hAnsiTheme="minorHAnsi"/>
          <w:lang w:val="en-US"/>
        </w:rPr>
        <w:t xml:space="preserve"> different species of small fishes. Despite the technique was developed and optimized for injection of fluorescent microparticles into circulatory system, it can also be applied for implanta</w:t>
      </w:r>
      <w:r w:rsidR="00162C47" w:rsidRPr="00731FE9">
        <w:rPr>
          <w:rFonts w:asciiTheme="minorHAnsi" w:hAnsiTheme="minorHAnsi"/>
          <w:lang w:val="en-US"/>
        </w:rPr>
        <w:t>t</w:t>
      </w:r>
      <w:r w:rsidR="00ED79B5" w:rsidRPr="00731FE9">
        <w:rPr>
          <w:rFonts w:asciiTheme="minorHAnsi" w:hAnsiTheme="minorHAnsi"/>
          <w:lang w:val="en-US"/>
        </w:rPr>
        <w:t>ion of non-colored micro/</w:t>
      </w:r>
      <w:r w:rsidR="00ED79B5" w:rsidRPr="00130518">
        <w:rPr>
          <w:rFonts w:asciiTheme="minorHAnsi" w:hAnsiTheme="minorHAnsi"/>
          <w:lang w:val="en-US"/>
        </w:rPr>
        <w:t xml:space="preserve">nanoparticles or </w:t>
      </w:r>
      <w:r w:rsidR="00FA224C" w:rsidRPr="00130518">
        <w:rPr>
          <w:rFonts w:asciiTheme="minorHAnsi" w:hAnsiTheme="minorHAnsi"/>
          <w:lang w:val="en-US"/>
        </w:rPr>
        <w:t>dissolved substances</w:t>
      </w:r>
      <w:r w:rsidR="00544906" w:rsidRPr="00731FE9">
        <w:rPr>
          <w:rFonts w:asciiTheme="minorHAnsi" w:hAnsiTheme="minorHAnsi"/>
          <w:lang w:val="en-US"/>
        </w:rPr>
        <w:t>;</w:t>
      </w:r>
      <w:r w:rsidR="002C09EB" w:rsidRPr="00731FE9">
        <w:rPr>
          <w:rFonts w:asciiTheme="minorHAnsi" w:hAnsiTheme="minorHAnsi"/>
          <w:lang w:val="en-US"/>
        </w:rPr>
        <w:t xml:space="preserve"> </w:t>
      </w:r>
      <w:r w:rsidR="00544906" w:rsidRPr="00731FE9">
        <w:rPr>
          <w:rFonts w:asciiTheme="minorHAnsi" w:hAnsiTheme="minorHAnsi"/>
          <w:lang w:val="en-US"/>
        </w:rPr>
        <w:t xml:space="preserve">however, in this case the effectiveness of injection should be verified in some other way. </w:t>
      </w:r>
      <w:r w:rsidR="00661892" w:rsidRPr="00731FE9">
        <w:rPr>
          <w:rFonts w:asciiTheme="minorHAnsi" w:hAnsiTheme="minorHAnsi"/>
          <w:lang w:val="en-US"/>
        </w:rPr>
        <w:t>The currently described steps are optimal for such purposes as physiological monitoring using different optical micro-/</w:t>
      </w:r>
      <w:proofErr w:type="spellStart"/>
      <w:r w:rsidR="00661892" w:rsidRPr="00731FE9">
        <w:rPr>
          <w:rFonts w:asciiTheme="minorHAnsi" w:hAnsiTheme="minorHAnsi"/>
          <w:lang w:val="en-US"/>
        </w:rPr>
        <w:t>nanosensors</w:t>
      </w:r>
      <w:proofErr w:type="spellEnd"/>
      <w:r w:rsidR="00661892" w:rsidRPr="00731FE9">
        <w:rPr>
          <w:rFonts w:asciiTheme="minorHAnsi" w:hAnsiTheme="minorHAnsi"/>
          <w:lang w:val="en-US"/>
        </w:rPr>
        <w:t xml:space="preserve">, visualization of vasculature, delivery of vaccines </w:t>
      </w:r>
      <w:r w:rsidR="003616F9" w:rsidRPr="00731FE9">
        <w:rPr>
          <w:rFonts w:asciiTheme="minorHAnsi" w:hAnsiTheme="minorHAnsi"/>
          <w:lang w:val="en-US"/>
        </w:rPr>
        <w:t xml:space="preserve">or drugs </w:t>
      </w:r>
      <w:r w:rsidR="00661892" w:rsidRPr="00731FE9">
        <w:rPr>
          <w:rFonts w:asciiTheme="minorHAnsi" w:hAnsiTheme="minorHAnsi"/>
          <w:lang w:val="en-US"/>
        </w:rPr>
        <w:t xml:space="preserve">on some optically visible carriers </w:t>
      </w:r>
      <w:r w:rsidR="00A072EF" w:rsidRPr="00A072EF">
        <w:rPr>
          <w:rFonts w:asciiTheme="minorHAnsi" w:hAnsiTheme="minorHAnsi"/>
          <w:lang w:val="en-US"/>
        </w:rPr>
        <w:t>and</w:t>
      </w:r>
      <w:r w:rsidR="00661892" w:rsidRPr="00731FE9">
        <w:rPr>
          <w:rFonts w:asciiTheme="minorHAnsi" w:hAnsiTheme="minorHAnsi"/>
          <w:lang w:val="en-US"/>
        </w:rPr>
        <w:t xml:space="preserve"> </w:t>
      </w:r>
      <w:r w:rsidR="003616F9" w:rsidRPr="00731FE9">
        <w:rPr>
          <w:rFonts w:asciiTheme="minorHAnsi" w:hAnsiTheme="minorHAnsi"/>
          <w:lang w:val="en-US"/>
        </w:rPr>
        <w:t>implantation of genetically modified cells</w:t>
      </w:r>
      <w:r w:rsidR="009562A8" w:rsidRPr="00731FE9">
        <w:rPr>
          <w:rFonts w:asciiTheme="minorHAnsi" w:hAnsiTheme="minorHAnsi"/>
          <w:lang w:val="en-US"/>
        </w:rPr>
        <w:t>.</w:t>
      </w:r>
    </w:p>
    <w:p w:rsidR="003227B8" w:rsidRPr="0037252A" w:rsidRDefault="003227B8" w:rsidP="002177FF">
      <w:pPr>
        <w:spacing w:line="240" w:lineRule="auto"/>
        <w:ind w:firstLine="567"/>
        <w:rPr>
          <w:rFonts w:asciiTheme="minorHAnsi" w:hAnsiTheme="minorHAnsi"/>
          <w:lang w:val="en-US"/>
        </w:rPr>
      </w:pPr>
    </w:p>
    <w:p w:rsidR="007371FC" w:rsidRPr="0037252A" w:rsidRDefault="007371FC" w:rsidP="002177FF">
      <w:pPr>
        <w:spacing w:line="240" w:lineRule="auto"/>
        <w:ind w:firstLine="567"/>
        <w:rPr>
          <w:rFonts w:asciiTheme="minorHAnsi" w:hAnsiTheme="minorHAnsi"/>
          <w:lang w:val="en-US"/>
        </w:rPr>
      </w:pPr>
    </w:p>
    <w:p w:rsidR="007371FC" w:rsidRPr="0037252A" w:rsidRDefault="007371FC" w:rsidP="002177FF">
      <w:pPr>
        <w:spacing w:line="240" w:lineRule="auto"/>
        <w:ind w:firstLine="567"/>
        <w:rPr>
          <w:rFonts w:asciiTheme="minorHAnsi" w:hAnsiTheme="minorHAnsi"/>
          <w:lang w:val="en-US"/>
        </w:rPr>
      </w:pPr>
    </w:p>
    <w:bookmarkEnd w:id="0"/>
    <w:p w:rsidR="00661F14" w:rsidRPr="0037252A" w:rsidRDefault="00661F14" w:rsidP="002177FF">
      <w:pPr>
        <w:spacing w:line="240" w:lineRule="auto"/>
        <w:ind w:firstLine="567"/>
        <w:rPr>
          <w:rFonts w:asciiTheme="minorHAnsi" w:hAnsiTheme="minorHAnsi"/>
          <w:b/>
          <w:lang w:val="en-US"/>
        </w:rPr>
      </w:pPr>
      <w:r w:rsidRPr="0037252A">
        <w:rPr>
          <w:rFonts w:asciiTheme="minorHAnsi" w:hAnsiTheme="minorHAnsi"/>
          <w:b/>
          <w:lang w:val="en-US"/>
        </w:rPr>
        <w:t>Acknowledgments</w:t>
      </w:r>
    </w:p>
    <w:p w:rsidR="00661F14" w:rsidRPr="0037252A" w:rsidRDefault="004F3EB0" w:rsidP="002177FF">
      <w:pPr>
        <w:spacing w:line="240" w:lineRule="auto"/>
        <w:ind w:firstLine="567"/>
        <w:rPr>
          <w:rFonts w:asciiTheme="minorHAnsi" w:hAnsiTheme="minorHAnsi"/>
          <w:lang w:val="en-US"/>
        </w:rPr>
      </w:pPr>
      <w:r w:rsidRPr="0037252A">
        <w:rPr>
          <w:rFonts w:asciiTheme="minorHAnsi" w:hAnsiTheme="minorHAnsi"/>
          <w:lang w:val="en-US"/>
        </w:rPr>
        <w:t xml:space="preserve">Authors greatly acknowledge help of </w:t>
      </w:r>
      <w:proofErr w:type="spellStart"/>
      <w:r w:rsidRPr="0037252A">
        <w:rPr>
          <w:rFonts w:asciiTheme="minorHAnsi" w:hAnsiTheme="minorHAnsi"/>
          <w:lang w:val="en-US"/>
        </w:rPr>
        <w:t>Bogdan</w:t>
      </w:r>
      <w:proofErr w:type="spellEnd"/>
      <w:r w:rsidRPr="0037252A">
        <w:rPr>
          <w:rFonts w:asciiTheme="minorHAnsi" w:hAnsiTheme="minorHAnsi"/>
          <w:lang w:val="en-US"/>
        </w:rPr>
        <w:t xml:space="preserve"> </w:t>
      </w:r>
      <w:proofErr w:type="spellStart"/>
      <w:r w:rsidRPr="0037252A">
        <w:rPr>
          <w:rFonts w:asciiTheme="minorHAnsi" w:hAnsiTheme="minorHAnsi"/>
          <w:lang w:val="en-US"/>
        </w:rPr>
        <w:t>Osadchi</w:t>
      </w:r>
      <w:r w:rsidR="007F29BA" w:rsidRPr="0037252A">
        <w:rPr>
          <w:rFonts w:asciiTheme="minorHAnsi" w:hAnsiTheme="minorHAnsi"/>
          <w:lang w:val="en-US"/>
        </w:rPr>
        <w:t>y</w:t>
      </w:r>
      <w:proofErr w:type="spellEnd"/>
      <w:r w:rsidRPr="0037252A">
        <w:rPr>
          <w:rFonts w:asciiTheme="minorHAnsi" w:hAnsiTheme="minorHAnsi"/>
          <w:lang w:val="en-US"/>
        </w:rPr>
        <w:t xml:space="preserve"> and </w:t>
      </w:r>
      <w:proofErr w:type="spellStart"/>
      <w:r w:rsidRPr="0037252A">
        <w:rPr>
          <w:rFonts w:asciiTheme="minorHAnsi" w:hAnsiTheme="minorHAnsi"/>
          <w:lang w:val="en-US"/>
        </w:rPr>
        <w:t>Evgenii</w:t>
      </w:r>
      <w:proofErr w:type="spellEnd"/>
      <w:r w:rsidRPr="0037252A">
        <w:rPr>
          <w:rFonts w:asciiTheme="minorHAnsi" w:hAnsiTheme="minorHAnsi"/>
          <w:lang w:val="en-US"/>
        </w:rPr>
        <w:t xml:space="preserve"> </w:t>
      </w:r>
      <w:proofErr w:type="spellStart"/>
      <w:r w:rsidRPr="0037252A">
        <w:rPr>
          <w:rFonts w:asciiTheme="minorHAnsi" w:hAnsiTheme="minorHAnsi"/>
          <w:lang w:val="en-US"/>
        </w:rPr>
        <w:t>Protasov</w:t>
      </w:r>
      <w:proofErr w:type="spellEnd"/>
      <w:r w:rsidRPr="0037252A">
        <w:rPr>
          <w:rFonts w:asciiTheme="minorHAnsi" w:hAnsiTheme="minorHAnsi"/>
          <w:lang w:val="en-US"/>
        </w:rPr>
        <w:t xml:space="preserve"> (Irkutsk State University, </w:t>
      </w:r>
      <w:r w:rsidRPr="007C2456">
        <w:rPr>
          <w:rFonts w:asciiTheme="minorHAnsi" w:hAnsiTheme="minorHAnsi"/>
          <w:lang w:val="en-US"/>
        </w:rPr>
        <w:t>Russia)</w:t>
      </w:r>
      <w:r w:rsidR="005C4707" w:rsidRPr="007C2456">
        <w:rPr>
          <w:rFonts w:asciiTheme="minorHAnsi" w:hAnsiTheme="minorHAnsi"/>
          <w:lang w:val="en-US"/>
        </w:rPr>
        <w:t xml:space="preserve"> in preparation of the video protocol</w:t>
      </w:r>
      <w:r w:rsidRPr="007C2456">
        <w:rPr>
          <w:rFonts w:asciiTheme="minorHAnsi" w:hAnsiTheme="minorHAnsi"/>
          <w:lang w:val="en-US"/>
        </w:rPr>
        <w:t xml:space="preserve">. </w:t>
      </w:r>
      <w:r w:rsidR="00661F14" w:rsidRPr="007C2456">
        <w:rPr>
          <w:rFonts w:asciiTheme="minorHAnsi" w:hAnsiTheme="minorHAnsi"/>
          <w:lang w:val="en-US"/>
        </w:rPr>
        <w:t>This research was supported by the Russian Science Foundation (#15-14-10008)</w:t>
      </w:r>
      <w:r w:rsidR="00070AA3" w:rsidRPr="007C2456">
        <w:rPr>
          <w:rFonts w:asciiTheme="minorHAnsi" w:hAnsiTheme="minorHAnsi"/>
          <w:lang w:val="en-US"/>
        </w:rPr>
        <w:t xml:space="preserve"> and the Russian Foundation for Basic Research (##15-29-01003)</w:t>
      </w:r>
      <w:r w:rsidR="00661F14" w:rsidRPr="007C2456">
        <w:rPr>
          <w:rFonts w:asciiTheme="minorHAnsi" w:hAnsiTheme="minorHAnsi"/>
          <w:lang w:val="en-US"/>
        </w:rPr>
        <w:t>.</w:t>
      </w:r>
    </w:p>
    <w:p w:rsidR="00661F14" w:rsidRPr="0037252A" w:rsidRDefault="00661F14" w:rsidP="002177FF">
      <w:pPr>
        <w:spacing w:line="240" w:lineRule="auto"/>
        <w:ind w:firstLine="567"/>
        <w:rPr>
          <w:rFonts w:asciiTheme="minorHAnsi" w:hAnsiTheme="minorHAnsi"/>
          <w:lang w:val="en-US"/>
        </w:rPr>
      </w:pPr>
    </w:p>
    <w:p w:rsidR="007D320E" w:rsidRPr="0037252A" w:rsidRDefault="007D320E" w:rsidP="002177FF">
      <w:pPr>
        <w:spacing w:line="240" w:lineRule="auto"/>
        <w:ind w:firstLine="567"/>
        <w:rPr>
          <w:rFonts w:asciiTheme="minorHAnsi" w:hAnsiTheme="minorHAnsi"/>
          <w:lang w:val="en-US"/>
        </w:rPr>
      </w:pPr>
    </w:p>
    <w:p w:rsidR="006D0421" w:rsidRPr="0037252A" w:rsidRDefault="00B4727A" w:rsidP="002177FF">
      <w:pPr>
        <w:spacing w:line="240" w:lineRule="auto"/>
        <w:ind w:firstLine="567"/>
        <w:rPr>
          <w:rFonts w:asciiTheme="minorHAnsi" w:hAnsiTheme="minorHAnsi"/>
          <w:b/>
          <w:lang w:val="en-US"/>
        </w:rPr>
      </w:pPr>
      <w:r w:rsidRPr="0037252A">
        <w:rPr>
          <w:rFonts w:asciiTheme="minorHAnsi" w:hAnsiTheme="minorHAnsi"/>
          <w:b/>
          <w:lang w:val="en-US"/>
        </w:rPr>
        <w:t>Disclosures</w:t>
      </w:r>
    </w:p>
    <w:p w:rsidR="006D0421" w:rsidRPr="0037252A" w:rsidRDefault="00B4727A" w:rsidP="002177FF">
      <w:pPr>
        <w:spacing w:line="240" w:lineRule="auto"/>
        <w:ind w:firstLine="567"/>
        <w:rPr>
          <w:rFonts w:asciiTheme="minorHAnsi" w:hAnsiTheme="minorHAnsi"/>
          <w:lang w:val="en-US"/>
        </w:rPr>
      </w:pPr>
      <w:r w:rsidRPr="0037252A">
        <w:rPr>
          <w:rFonts w:asciiTheme="minorHAnsi" w:hAnsiTheme="minorHAnsi" w:cstheme="minorHAnsi"/>
          <w:lang w:val="en-US"/>
        </w:rPr>
        <w:t>The authors have nothing to disclose</w:t>
      </w:r>
      <w:r w:rsidR="00AE0570" w:rsidRPr="0037252A">
        <w:rPr>
          <w:rFonts w:asciiTheme="minorHAnsi" w:hAnsiTheme="minorHAnsi"/>
          <w:lang w:val="en-US"/>
        </w:rPr>
        <w:t>.</w:t>
      </w:r>
    </w:p>
    <w:p w:rsidR="00DE4688" w:rsidRPr="0037252A" w:rsidRDefault="00DE4688" w:rsidP="002177FF">
      <w:pPr>
        <w:spacing w:line="240" w:lineRule="auto"/>
        <w:ind w:firstLine="567"/>
        <w:rPr>
          <w:rFonts w:asciiTheme="minorHAnsi" w:hAnsiTheme="minorHAnsi"/>
          <w:lang w:val="en-US"/>
        </w:rPr>
      </w:pPr>
    </w:p>
    <w:p w:rsidR="003F40D6" w:rsidRPr="0037252A" w:rsidRDefault="003F40D6" w:rsidP="002177FF">
      <w:pPr>
        <w:spacing w:line="240" w:lineRule="auto"/>
        <w:ind w:firstLine="567"/>
        <w:rPr>
          <w:rFonts w:asciiTheme="minorHAnsi" w:hAnsiTheme="minorHAnsi"/>
          <w:lang w:val="en-US"/>
        </w:rPr>
      </w:pPr>
    </w:p>
    <w:p w:rsidR="003B1513" w:rsidRPr="0037252A" w:rsidRDefault="00B4727A" w:rsidP="002177FF">
      <w:pPr>
        <w:spacing w:line="240" w:lineRule="auto"/>
        <w:ind w:firstLine="567"/>
        <w:rPr>
          <w:rFonts w:asciiTheme="minorHAnsi" w:hAnsiTheme="minorHAnsi" w:cstheme="minorHAnsi"/>
          <w:b/>
          <w:bCs/>
          <w:color w:val="000000" w:themeColor="text1"/>
          <w:lang w:val="en-US"/>
        </w:rPr>
      </w:pPr>
      <w:r w:rsidRPr="0037252A">
        <w:rPr>
          <w:rFonts w:asciiTheme="minorHAnsi" w:hAnsiTheme="minorHAnsi" w:cstheme="minorHAnsi"/>
          <w:b/>
          <w:bCs/>
          <w:color w:val="000000" w:themeColor="text1"/>
          <w:lang w:val="en-US"/>
        </w:rPr>
        <w:t>TABLE OF MATERIALS/EQUIPMENT</w:t>
      </w:r>
    </w:p>
    <w:p w:rsidR="00661F14" w:rsidRDefault="00661F14" w:rsidP="002177FF">
      <w:pPr>
        <w:spacing w:line="240" w:lineRule="auto"/>
        <w:ind w:firstLine="567"/>
        <w:rPr>
          <w:rFonts w:asciiTheme="minorHAnsi" w:hAnsiTheme="minorHAnsi"/>
        </w:rPr>
      </w:pPr>
    </w:p>
    <w:p w:rsidR="001D7498" w:rsidRPr="001D7498" w:rsidRDefault="001D7498" w:rsidP="002177FF">
      <w:pPr>
        <w:spacing w:line="240" w:lineRule="auto"/>
        <w:ind w:firstLine="567"/>
        <w:rPr>
          <w:rFonts w:asciiTheme="minorHAnsi" w:hAnsiTheme="minorHAnsi"/>
          <w:lang w:val="en-US"/>
        </w:rPr>
      </w:pPr>
    </w:p>
    <w:p w:rsidR="005734C2" w:rsidRPr="0037252A" w:rsidRDefault="005734C2" w:rsidP="002177FF">
      <w:pPr>
        <w:spacing w:line="240" w:lineRule="auto"/>
        <w:ind w:firstLine="567"/>
        <w:rPr>
          <w:rFonts w:asciiTheme="minorHAnsi" w:hAnsiTheme="minorHAnsi"/>
          <w:highlight w:val="darkGray"/>
          <w:lang w:val="en-US"/>
        </w:rPr>
      </w:pPr>
      <w:r w:rsidRPr="0037252A">
        <w:rPr>
          <w:rFonts w:asciiTheme="minorHAnsi" w:hAnsiTheme="minorHAnsi"/>
          <w:b/>
          <w:lang w:val="en-US"/>
        </w:rPr>
        <w:t>References</w:t>
      </w:r>
      <w:r w:rsidRPr="0037252A">
        <w:rPr>
          <w:rFonts w:asciiTheme="minorHAnsi" w:hAnsiTheme="minorHAnsi"/>
          <w:highlight w:val="darkGray"/>
          <w:lang w:val="en-US"/>
        </w:rPr>
        <w:t xml:space="preserve"> </w:t>
      </w:r>
    </w:p>
    <w:p w:rsidR="004D4881" w:rsidRPr="0037252A" w:rsidRDefault="002D2B61" w:rsidP="002177FF">
      <w:pPr>
        <w:pStyle w:val="a3"/>
        <w:framePr w:wrap="auto" w:vAnchor="margin" w:yAlign="inline"/>
        <w:numPr>
          <w:ilvl w:val="0"/>
          <w:numId w:val="38"/>
        </w:numPr>
        <w:spacing w:line="240" w:lineRule="auto"/>
        <w:ind w:left="567" w:hanging="567"/>
        <w:rPr>
          <w:rFonts w:asciiTheme="minorHAnsi" w:hAnsiTheme="minorHAnsi"/>
          <w:lang w:val="en-US"/>
        </w:rPr>
      </w:pPr>
      <w:r w:rsidRPr="0037252A">
        <w:rPr>
          <w:rFonts w:asciiTheme="minorHAnsi" w:hAnsiTheme="minorHAnsi"/>
          <w:lang w:val="en-US"/>
        </w:rPr>
        <w:lastRenderedPageBreak/>
        <w:t>Rivas-</w:t>
      </w:r>
      <w:proofErr w:type="spellStart"/>
      <w:r w:rsidRPr="0037252A">
        <w:rPr>
          <w:rFonts w:asciiTheme="minorHAnsi" w:hAnsiTheme="minorHAnsi"/>
          <w:lang w:val="en-US"/>
        </w:rPr>
        <w:t>Aravena</w:t>
      </w:r>
      <w:proofErr w:type="spellEnd"/>
      <w:r w:rsidRPr="0037252A">
        <w:rPr>
          <w:rFonts w:asciiTheme="minorHAnsi" w:hAnsiTheme="minorHAnsi"/>
          <w:lang w:val="en-US"/>
        </w:rPr>
        <w:t xml:space="preserve">, A., Sandino, A.M., Spencer, E. Nanoparticles and </w:t>
      </w:r>
      <w:proofErr w:type="spellStart"/>
      <w:r w:rsidRPr="0037252A">
        <w:rPr>
          <w:rFonts w:asciiTheme="minorHAnsi" w:hAnsiTheme="minorHAnsi"/>
          <w:lang w:val="en-US"/>
        </w:rPr>
        <w:t>microparticles</w:t>
      </w:r>
      <w:proofErr w:type="spellEnd"/>
      <w:r w:rsidRPr="0037252A">
        <w:rPr>
          <w:rFonts w:asciiTheme="minorHAnsi" w:hAnsiTheme="minorHAnsi"/>
          <w:lang w:val="en-US"/>
        </w:rPr>
        <w:t xml:space="preserve"> of polymers and polysaccharides to administer fish vaccine</w:t>
      </w:r>
      <w:r w:rsidR="004D4881" w:rsidRPr="0037252A">
        <w:rPr>
          <w:rFonts w:asciiTheme="minorHAnsi" w:hAnsiTheme="minorHAnsi"/>
          <w:lang w:val="en-US"/>
        </w:rPr>
        <w:t xml:space="preserve">s. </w:t>
      </w:r>
      <w:r w:rsidR="004D4881" w:rsidRPr="0037252A">
        <w:rPr>
          <w:rFonts w:asciiTheme="minorHAnsi" w:hAnsiTheme="minorHAnsi"/>
          <w:i/>
          <w:lang w:val="en-US"/>
        </w:rPr>
        <w:t>Biol</w:t>
      </w:r>
      <w:r w:rsidR="00626FA8" w:rsidRPr="00626FA8">
        <w:rPr>
          <w:rFonts w:asciiTheme="minorHAnsi" w:hAnsiTheme="minorHAnsi"/>
          <w:i/>
          <w:lang w:val="en-US"/>
        </w:rPr>
        <w:t>.</w:t>
      </w:r>
      <w:r w:rsidR="004D4881" w:rsidRPr="0037252A">
        <w:rPr>
          <w:rFonts w:asciiTheme="minorHAnsi" w:hAnsiTheme="minorHAnsi"/>
          <w:i/>
          <w:lang w:val="en-US"/>
        </w:rPr>
        <w:t xml:space="preserve"> Res.</w:t>
      </w:r>
      <w:r w:rsidR="004D4881" w:rsidRPr="0037252A">
        <w:rPr>
          <w:rFonts w:asciiTheme="minorHAnsi" w:hAnsiTheme="minorHAnsi"/>
          <w:lang w:val="en-US"/>
        </w:rPr>
        <w:t xml:space="preserve"> </w:t>
      </w:r>
      <w:r w:rsidR="004D4881" w:rsidRPr="0037252A">
        <w:rPr>
          <w:rFonts w:asciiTheme="minorHAnsi" w:hAnsiTheme="minorHAnsi"/>
          <w:b/>
          <w:lang w:val="en-US"/>
        </w:rPr>
        <w:t>46</w:t>
      </w:r>
      <w:r w:rsidR="00886EDF" w:rsidRPr="0037252A">
        <w:rPr>
          <w:rFonts w:asciiTheme="minorHAnsi" w:hAnsiTheme="minorHAnsi"/>
          <w:b/>
          <w:lang w:val="en-US"/>
        </w:rPr>
        <w:t xml:space="preserve"> </w:t>
      </w:r>
      <w:r w:rsidR="004D4881" w:rsidRPr="0037252A">
        <w:rPr>
          <w:rFonts w:asciiTheme="minorHAnsi" w:hAnsiTheme="minorHAnsi"/>
          <w:lang w:val="en-US"/>
        </w:rPr>
        <w:t>(4), 407-419 (2013).</w:t>
      </w:r>
      <w:r w:rsidR="004D4881" w:rsidRPr="0037252A">
        <w:rPr>
          <w:lang w:val="en-US"/>
        </w:rPr>
        <w:t xml:space="preserve"> </w:t>
      </w:r>
    </w:p>
    <w:p w:rsidR="002E5318" w:rsidRPr="0037252A" w:rsidRDefault="002E5318" w:rsidP="002177FF">
      <w:pPr>
        <w:pStyle w:val="a3"/>
        <w:framePr w:wrap="auto" w:vAnchor="margin" w:yAlign="inline"/>
        <w:numPr>
          <w:ilvl w:val="0"/>
          <w:numId w:val="38"/>
        </w:numPr>
        <w:spacing w:line="240" w:lineRule="auto"/>
        <w:ind w:left="567" w:hanging="567"/>
        <w:rPr>
          <w:rFonts w:asciiTheme="minorHAnsi" w:hAnsiTheme="minorHAnsi"/>
          <w:lang w:val="en-US"/>
        </w:rPr>
      </w:pPr>
      <w:proofErr w:type="spellStart"/>
      <w:r w:rsidRPr="0037252A">
        <w:rPr>
          <w:rFonts w:asciiTheme="minorHAnsi" w:hAnsiTheme="minorHAnsi"/>
          <w:lang w:val="en-US"/>
        </w:rPr>
        <w:t>Yashchenok</w:t>
      </w:r>
      <w:proofErr w:type="spellEnd"/>
      <w:r w:rsidRPr="0037252A">
        <w:rPr>
          <w:rFonts w:asciiTheme="minorHAnsi" w:hAnsiTheme="minorHAnsi"/>
          <w:lang w:val="en-US"/>
        </w:rPr>
        <w:t xml:space="preserve">, A.M., Jose, J., </w:t>
      </w:r>
      <w:proofErr w:type="spellStart"/>
      <w:r w:rsidRPr="0037252A">
        <w:rPr>
          <w:rFonts w:asciiTheme="minorHAnsi" w:hAnsiTheme="minorHAnsi"/>
          <w:lang w:val="en-US"/>
        </w:rPr>
        <w:t>Trochet</w:t>
      </w:r>
      <w:proofErr w:type="spellEnd"/>
      <w:r w:rsidRPr="0037252A">
        <w:rPr>
          <w:rFonts w:asciiTheme="minorHAnsi" w:hAnsiTheme="minorHAnsi"/>
          <w:lang w:val="en-US"/>
        </w:rPr>
        <w:t xml:space="preserve">, P., </w:t>
      </w:r>
      <w:proofErr w:type="spellStart"/>
      <w:r w:rsidRPr="0037252A">
        <w:rPr>
          <w:rFonts w:asciiTheme="minorHAnsi" w:hAnsiTheme="minorHAnsi"/>
          <w:lang w:val="en-US"/>
        </w:rPr>
        <w:t>Sukhorukov</w:t>
      </w:r>
      <w:proofErr w:type="spellEnd"/>
      <w:r w:rsidRPr="0037252A">
        <w:rPr>
          <w:rFonts w:asciiTheme="minorHAnsi" w:hAnsiTheme="minorHAnsi"/>
          <w:lang w:val="en-US"/>
        </w:rPr>
        <w:t>, G.B.</w:t>
      </w:r>
      <w:r w:rsidR="00B656E5" w:rsidRPr="00B656E5">
        <w:rPr>
          <w:rFonts w:asciiTheme="minorHAnsi" w:hAnsiTheme="minorHAnsi"/>
          <w:lang w:val="en-US"/>
        </w:rPr>
        <w:t>,</w:t>
      </w:r>
      <w:r w:rsidRPr="0037252A">
        <w:rPr>
          <w:rFonts w:asciiTheme="minorHAnsi" w:hAnsiTheme="minorHAnsi"/>
          <w:lang w:val="en-US"/>
        </w:rPr>
        <w:t xml:space="preserve"> </w:t>
      </w:r>
      <w:proofErr w:type="spellStart"/>
      <w:r w:rsidRPr="0037252A">
        <w:rPr>
          <w:rFonts w:asciiTheme="minorHAnsi" w:hAnsiTheme="minorHAnsi"/>
          <w:lang w:val="en-US"/>
        </w:rPr>
        <w:t>Gorin</w:t>
      </w:r>
      <w:proofErr w:type="spellEnd"/>
      <w:r w:rsidRPr="0037252A">
        <w:rPr>
          <w:rFonts w:asciiTheme="minorHAnsi" w:hAnsiTheme="minorHAnsi"/>
          <w:lang w:val="en-US"/>
        </w:rPr>
        <w:t xml:space="preserve">, D.A. Multifunctional polyelectrolyte microcapsules as a contrast agent for </w:t>
      </w:r>
      <w:proofErr w:type="spellStart"/>
      <w:r w:rsidRPr="0037252A">
        <w:rPr>
          <w:rFonts w:asciiTheme="minorHAnsi" w:hAnsiTheme="minorHAnsi"/>
          <w:lang w:val="en-US"/>
        </w:rPr>
        <w:t>photoacoustic</w:t>
      </w:r>
      <w:proofErr w:type="spellEnd"/>
      <w:r w:rsidRPr="0037252A">
        <w:rPr>
          <w:rFonts w:asciiTheme="minorHAnsi" w:hAnsiTheme="minorHAnsi"/>
          <w:lang w:val="en-US"/>
        </w:rPr>
        <w:t xml:space="preserve"> imaging in blood. </w:t>
      </w:r>
      <w:r w:rsidRPr="0037252A">
        <w:rPr>
          <w:rFonts w:asciiTheme="minorHAnsi" w:hAnsiTheme="minorHAnsi"/>
          <w:i/>
          <w:lang w:val="en-US"/>
        </w:rPr>
        <w:t>J</w:t>
      </w:r>
      <w:r w:rsidR="00626FA8">
        <w:rPr>
          <w:rFonts w:asciiTheme="minorHAnsi" w:hAnsiTheme="minorHAnsi"/>
          <w:i/>
        </w:rPr>
        <w:t>.</w:t>
      </w:r>
      <w:r w:rsidRPr="0037252A">
        <w:rPr>
          <w:rFonts w:asciiTheme="minorHAnsi" w:hAnsiTheme="minorHAnsi"/>
          <w:i/>
          <w:lang w:val="en-US"/>
        </w:rPr>
        <w:t xml:space="preserve"> </w:t>
      </w:r>
      <w:proofErr w:type="spellStart"/>
      <w:r w:rsidRPr="0037252A">
        <w:rPr>
          <w:rFonts w:asciiTheme="minorHAnsi" w:hAnsiTheme="minorHAnsi"/>
          <w:i/>
          <w:lang w:val="en-US"/>
        </w:rPr>
        <w:t>Biophotonics</w:t>
      </w:r>
      <w:proofErr w:type="spellEnd"/>
      <w:r w:rsidRPr="0037252A">
        <w:rPr>
          <w:rFonts w:asciiTheme="minorHAnsi" w:hAnsiTheme="minorHAnsi"/>
          <w:i/>
          <w:lang w:val="en-US"/>
        </w:rPr>
        <w:t xml:space="preserve">. </w:t>
      </w:r>
      <w:r w:rsidRPr="0037252A">
        <w:rPr>
          <w:rFonts w:asciiTheme="minorHAnsi" w:hAnsiTheme="minorHAnsi"/>
          <w:lang w:val="en-US"/>
        </w:rPr>
        <w:t>(8), 792-799 (2016).</w:t>
      </w:r>
    </w:p>
    <w:p w:rsidR="002E5318" w:rsidRPr="0037252A" w:rsidRDefault="002E5318" w:rsidP="002177FF">
      <w:pPr>
        <w:pStyle w:val="a3"/>
        <w:framePr w:wrap="auto" w:vAnchor="margin" w:yAlign="inline"/>
        <w:numPr>
          <w:ilvl w:val="0"/>
          <w:numId w:val="38"/>
        </w:numPr>
        <w:spacing w:line="240" w:lineRule="auto"/>
        <w:ind w:left="567" w:hanging="567"/>
        <w:rPr>
          <w:rFonts w:asciiTheme="minorHAnsi" w:hAnsiTheme="minorHAnsi"/>
          <w:lang w:val="en-US"/>
        </w:rPr>
      </w:pPr>
      <w:r w:rsidRPr="0037252A">
        <w:rPr>
          <w:rFonts w:asciiTheme="minorHAnsi" w:hAnsiTheme="minorHAnsi"/>
          <w:lang w:val="en-US"/>
        </w:rPr>
        <w:t xml:space="preserve">Pugach, E.K., Li, P., White, R., </w:t>
      </w:r>
      <w:proofErr w:type="spellStart"/>
      <w:r w:rsidRPr="0037252A">
        <w:rPr>
          <w:rFonts w:asciiTheme="minorHAnsi" w:hAnsiTheme="minorHAnsi"/>
          <w:lang w:val="en-US"/>
        </w:rPr>
        <w:t>Zon</w:t>
      </w:r>
      <w:proofErr w:type="spellEnd"/>
      <w:r w:rsidRPr="0037252A">
        <w:rPr>
          <w:rFonts w:asciiTheme="minorHAnsi" w:hAnsiTheme="minorHAnsi"/>
          <w:lang w:val="en-US"/>
        </w:rPr>
        <w:t xml:space="preserve">, L. Retro-orbital injection in adult zebrafish. </w:t>
      </w:r>
      <w:r w:rsidR="00F40723" w:rsidRPr="0037252A">
        <w:rPr>
          <w:rFonts w:asciiTheme="minorHAnsi" w:hAnsiTheme="minorHAnsi"/>
          <w:i/>
          <w:lang w:val="en-US"/>
        </w:rPr>
        <w:t>J</w:t>
      </w:r>
      <w:r w:rsidR="00F40723" w:rsidRPr="00F40723">
        <w:rPr>
          <w:rFonts w:asciiTheme="minorHAnsi" w:hAnsiTheme="minorHAnsi"/>
          <w:i/>
          <w:lang w:val="en-US"/>
        </w:rPr>
        <w:t>.</w:t>
      </w:r>
      <w:r w:rsidR="00F40723" w:rsidRPr="0037252A">
        <w:rPr>
          <w:rFonts w:asciiTheme="minorHAnsi" w:hAnsiTheme="minorHAnsi"/>
          <w:i/>
          <w:lang w:val="en-US"/>
        </w:rPr>
        <w:t xml:space="preserve"> Vis</w:t>
      </w:r>
      <w:r w:rsidR="00F40723" w:rsidRPr="00F40723">
        <w:rPr>
          <w:rFonts w:asciiTheme="minorHAnsi" w:hAnsiTheme="minorHAnsi"/>
          <w:i/>
          <w:lang w:val="en-US"/>
        </w:rPr>
        <w:t>.</w:t>
      </w:r>
      <w:r w:rsidR="00F40723" w:rsidRPr="0037252A">
        <w:rPr>
          <w:rFonts w:asciiTheme="minorHAnsi" w:hAnsiTheme="minorHAnsi"/>
          <w:i/>
          <w:lang w:val="en-US"/>
        </w:rPr>
        <w:t xml:space="preserve"> Exp</w:t>
      </w:r>
      <w:r w:rsidR="00F40723" w:rsidRPr="00F40723">
        <w:rPr>
          <w:rFonts w:asciiTheme="minorHAnsi" w:hAnsiTheme="minorHAnsi"/>
          <w:i/>
          <w:lang w:val="en-US"/>
        </w:rPr>
        <w:t xml:space="preserve">. </w:t>
      </w:r>
      <w:r w:rsidR="00886EDF" w:rsidRPr="0037252A">
        <w:rPr>
          <w:rFonts w:asciiTheme="minorHAnsi" w:hAnsiTheme="minorHAnsi"/>
          <w:lang w:val="en-US"/>
        </w:rPr>
        <w:t xml:space="preserve">(34), e1645 </w:t>
      </w:r>
      <w:r w:rsidRPr="0037252A">
        <w:rPr>
          <w:rFonts w:asciiTheme="minorHAnsi" w:hAnsiTheme="minorHAnsi"/>
          <w:lang w:val="en-US"/>
        </w:rPr>
        <w:t>(2009).</w:t>
      </w:r>
    </w:p>
    <w:p w:rsidR="002E5318" w:rsidRPr="0037252A" w:rsidRDefault="002E5318" w:rsidP="002177FF">
      <w:pPr>
        <w:pStyle w:val="a3"/>
        <w:framePr w:wrap="auto" w:vAnchor="margin" w:yAlign="inline"/>
        <w:numPr>
          <w:ilvl w:val="0"/>
          <w:numId w:val="38"/>
        </w:numPr>
        <w:spacing w:line="240" w:lineRule="auto"/>
        <w:ind w:left="567" w:hanging="567"/>
        <w:rPr>
          <w:rFonts w:asciiTheme="minorHAnsi" w:hAnsiTheme="minorHAnsi"/>
          <w:lang w:val="en-US"/>
        </w:rPr>
      </w:pPr>
      <w:proofErr w:type="spellStart"/>
      <w:r w:rsidRPr="0037252A">
        <w:rPr>
          <w:rFonts w:asciiTheme="minorHAnsi" w:hAnsiTheme="minorHAnsi"/>
          <w:lang w:val="en-US"/>
        </w:rPr>
        <w:t>Gurkov</w:t>
      </w:r>
      <w:proofErr w:type="spellEnd"/>
      <w:r w:rsidRPr="0037252A">
        <w:rPr>
          <w:rFonts w:asciiTheme="minorHAnsi" w:hAnsiTheme="minorHAnsi"/>
          <w:lang w:val="en-US"/>
        </w:rPr>
        <w:t xml:space="preserve">, A., </w:t>
      </w:r>
      <w:proofErr w:type="spellStart"/>
      <w:r w:rsidRPr="0037252A">
        <w:rPr>
          <w:rFonts w:asciiTheme="minorHAnsi" w:hAnsiTheme="minorHAnsi"/>
          <w:lang w:val="en-US"/>
        </w:rPr>
        <w:t>Shchapova</w:t>
      </w:r>
      <w:proofErr w:type="spellEnd"/>
      <w:r w:rsidRPr="0037252A">
        <w:rPr>
          <w:rFonts w:asciiTheme="minorHAnsi" w:hAnsiTheme="minorHAnsi"/>
          <w:lang w:val="en-US"/>
        </w:rPr>
        <w:t xml:space="preserve">, Е., </w:t>
      </w:r>
      <w:proofErr w:type="spellStart"/>
      <w:r w:rsidRPr="0037252A">
        <w:rPr>
          <w:rFonts w:asciiTheme="minorHAnsi" w:hAnsiTheme="minorHAnsi"/>
          <w:lang w:val="en-US"/>
        </w:rPr>
        <w:t>Bedulina</w:t>
      </w:r>
      <w:proofErr w:type="spellEnd"/>
      <w:r w:rsidRPr="0037252A">
        <w:rPr>
          <w:rFonts w:asciiTheme="minorHAnsi" w:hAnsiTheme="minorHAnsi"/>
          <w:lang w:val="en-US"/>
        </w:rPr>
        <w:t xml:space="preserve">, D., </w:t>
      </w:r>
      <w:proofErr w:type="spellStart"/>
      <w:r w:rsidRPr="0037252A">
        <w:rPr>
          <w:rFonts w:asciiTheme="minorHAnsi" w:hAnsiTheme="minorHAnsi"/>
          <w:lang w:val="en-US"/>
        </w:rPr>
        <w:t>Baduev</w:t>
      </w:r>
      <w:proofErr w:type="spellEnd"/>
      <w:r w:rsidRPr="0037252A">
        <w:rPr>
          <w:rFonts w:asciiTheme="minorHAnsi" w:hAnsiTheme="minorHAnsi"/>
          <w:lang w:val="en-US"/>
        </w:rPr>
        <w:t xml:space="preserve">, B., Borvinskaya, E., </w:t>
      </w:r>
      <w:proofErr w:type="spellStart"/>
      <w:r w:rsidRPr="0037252A">
        <w:rPr>
          <w:rFonts w:asciiTheme="minorHAnsi" w:hAnsiTheme="minorHAnsi"/>
          <w:lang w:val="en-US"/>
        </w:rPr>
        <w:t>Timofeyev</w:t>
      </w:r>
      <w:proofErr w:type="spellEnd"/>
      <w:r w:rsidRPr="0037252A">
        <w:rPr>
          <w:rFonts w:asciiTheme="minorHAnsi" w:hAnsiTheme="minorHAnsi"/>
          <w:lang w:val="en-US"/>
        </w:rPr>
        <w:t xml:space="preserve">, M. Remote </w:t>
      </w:r>
      <w:r w:rsidRPr="0037252A">
        <w:rPr>
          <w:rFonts w:asciiTheme="minorHAnsi" w:hAnsiTheme="minorHAnsi"/>
          <w:i/>
          <w:lang w:val="en-US"/>
        </w:rPr>
        <w:t>in vivo</w:t>
      </w:r>
      <w:r w:rsidRPr="0037252A">
        <w:rPr>
          <w:rFonts w:asciiTheme="minorHAnsi" w:hAnsiTheme="minorHAnsi"/>
          <w:lang w:val="en-US"/>
        </w:rPr>
        <w:t xml:space="preserve"> stress assessment of aquatic animals with microencapsulated biomarkers for environmental monitoring. </w:t>
      </w:r>
      <w:r w:rsidR="00886EDF" w:rsidRPr="0037252A">
        <w:rPr>
          <w:rFonts w:asciiTheme="minorHAnsi" w:hAnsiTheme="minorHAnsi"/>
          <w:i/>
          <w:lang w:val="en-US"/>
        </w:rPr>
        <w:t>Sci</w:t>
      </w:r>
      <w:r w:rsidR="00626FA8" w:rsidRPr="00626FA8">
        <w:rPr>
          <w:rFonts w:asciiTheme="minorHAnsi" w:hAnsiTheme="minorHAnsi"/>
          <w:i/>
          <w:lang w:val="en-US"/>
        </w:rPr>
        <w:t>.</w:t>
      </w:r>
      <w:r w:rsidRPr="0037252A">
        <w:rPr>
          <w:rFonts w:asciiTheme="minorHAnsi" w:hAnsiTheme="minorHAnsi"/>
          <w:i/>
          <w:lang w:val="en-US"/>
        </w:rPr>
        <w:t xml:space="preserve"> Rep.</w:t>
      </w:r>
      <w:r w:rsidRPr="0037252A">
        <w:rPr>
          <w:rFonts w:asciiTheme="minorHAnsi" w:hAnsiTheme="minorHAnsi"/>
          <w:lang w:val="en-US"/>
        </w:rPr>
        <w:t xml:space="preserve"> </w:t>
      </w:r>
      <w:r w:rsidR="00F40723">
        <w:rPr>
          <w:rFonts w:asciiTheme="minorHAnsi" w:hAnsiTheme="minorHAnsi"/>
        </w:rPr>
        <w:t>(</w:t>
      </w:r>
      <w:r w:rsidRPr="00F40723">
        <w:rPr>
          <w:rFonts w:asciiTheme="minorHAnsi" w:hAnsiTheme="minorHAnsi"/>
          <w:lang w:val="en-US"/>
        </w:rPr>
        <w:t>6</w:t>
      </w:r>
      <w:r w:rsidR="00F40723">
        <w:rPr>
          <w:rFonts w:asciiTheme="minorHAnsi" w:hAnsiTheme="minorHAnsi"/>
          <w:b/>
        </w:rPr>
        <w:t>)</w:t>
      </w:r>
      <w:r w:rsidRPr="0037252A">
        <w:rPr>
          <w:rFonts w:asciiTheme="minorHAnsi" w:hAnsiTheme="minorHAnsi"/>
          <w:lang w:val="en-US"/>
        </w:rPr>
        <w:t>,</w:t>
      </w:r>
      <w:r w:rsidR="00886EDF" w:rsidRPr="0037252A">
        <w:rPr>
          <w:rFonts w:asciiTheme="minorHAnsi" w:hAnsiTheme="minorHAnsi"/>
          <w:lang w:val="en-US"/>
        </w:rPr>
        <w:t xml:space="preserve"> e36427 </w:t>
      </w:r>
      <w:r w:rsidRPr="0037252A">
        <w:rPr>
          <w:rFonts w:asciiTheme="minorHAnsi" w:hAnsiTheme="minorHAnsi"/>
          <w:lang w:val="en-US"/>
        </w:rPr>
        <w:t>(2016).</w:t>
      </w:r>
    </w:p>
    <w:p w:rsidR="002E5318" w:rsidRPr="0037252A" w:rsidRDefault="002E5318" w:rsidP="002177FF">
      <w:pPr>
        <w:pStyle w:val="a3"/>
        <w:framePr w:wrap="auto" w:vAnchor="margin" w:yAlign="inline"/>
        <w:numPr>
          <w:ilvl w:val="0"/>
          <w:numId w:val="38"/>
        </w:numPr>
        <w:spacing w:line="240" w:lineRule="auto"/>
        <w:ind w:left="567" w:hanging="567"/>
        <w:rPr>
          <w:rFonts w:asciiTheme="minorHAnsi" w:hAnsiTheme="minorHAnsi"/>
          <w:lang w:val="en-US"/>
        </w:rPr>
      </w:pPr>
      <w:proofErr w:type="spellStart"/>
      <w:r w:rsidRPr="0037252A">
        <w:rPr>
          <w:rFonts w:asciiTheme="minorHAnsi" w:hAnsiTheme="minorHAnsi"/>
          <w:lang w:val="en-US"/>
        </w:rPr>
        <w:t>Borvinskaya</w:t>
      </w:r>
      <w:proofErr w:type="spellEnd"/>
      <w:r w:rsidRPr="0037252A">
        <w:rPr>
          <w:rFonts w:asciiTheme="minorHAnsi" w:hAnsiTheme="minorHAnsi"/>
          <w:lang w:val="en-US"/>
        </w:rPr>
        <w:t xml:space="preserve">, E., </w:t>
      </w:r>
      <w:proofErr w:type="spellStart"/>
      <w:r w:rsidRPr="0037252A">
        <w:rPr>
          <w:rFonts w:asciiTheme="minorHAnsi" w:hAnsiTheme="minorHAnsi"/>
          <w:lang w:val="en-US"/>
        </w:rPr>
        <w:t>Gurkov</w:t>
      </w:r>
      <w:proofErr w:type="spellEnd"/>
      <w:r w:rsidRPr="0037252A">
        <w:rPr>
          <w:rFonts w:asciiTheme="minorHAnsi" w:hAnsiTheme="minorHAnsi"/>
          <w:lang w:val="en-US"/>
        </w:rPr>
        <w:t xml:space="preserve">, A., </w:t>
      </w:r>
      <w:proofErr w:type="spellStart"/>
      <w:r w:rsidRPr="0037252A">
        <w:rPr>
          <w:rFonts w:asciiTheme="minorHAnsi" w:hAnsiTheme="minorHAnsi"/>
          <w:lang w:val="en-US"/>
        </w:rPr>
        <w:t>Shchapova</w:t>
      </w:r>
      <w:proofErr w:type="spellEnd"/>
      <w:r w:rsidRPr="0037252A">
        <w:rPr>
          <w:rFonts w:asciiTheme="minorHAnsi" w:hAnsiTheme="minorHAnsi"/>
          <w:lang w:val="en-US"/>
        </w:rPr>
        <w:t xml:space="preserve">, E., </w:t>
      </w:r>
      <w:proofErr w:type="spellStart"/>
      <w:r w:rsidRPr="0037252A">
        <w:rPr>
          <w:rFonts w:asciiTheme="minorHAnsi" w:hAnsiTheme="minorHAnsi"/>
          <w:lang w:val="en-US"/>
        </w:rPr>
        <w:t>Baduev</w:t>
      </w:r>
      <w:proofErr w:type="spellEnd"/>
      <w:r w:rsidRPr="0037252A">
        <w:rPr>
          <w:rFonts w:asciiTheme="minorHAnsi" w:hAnsiTheme="minorHAnsi"/>
          <w:lang w:val="en-US"/>
        </w:rPr>
        <w:t xml:space="preserve">, B., </w:t>
      </w:r>
      <w:proofErr w:type="spellStart"/>
      <w:r w:rsidRPr="0037252A">
        <w:rPr>
          <w:rFonts w:asciiTheme="minorHAnsi" w:hAnsiTheme="minorHAnsi"/>
          <w:lang w:val="en-US"/>
        </w:rPr>
        <w:t>Shatilina</w:t>
      </w:r>
      <w:proofErr w:type="spellEnd"/>
      <w:r w:rsidRPr="0037252A">
        <w:rPr>
          <w:rFonts w:asciiTheme="minorHAnsi" w:hAnsiTheme="minorHAnsi"/>
          <w:lang w:val="en-US"/>
        </w:rPr>
        <w:t xml:space="preserve">, Z., Sadovoy, A. </w:t>
      </w:r>
      <w:r w:rsidRPr="0037252A">
        <w:rPr>
          <w:rFonts w:asciiTheme="minorHAnsi" w:hAnsiTheme="minorHAnsi"/>
          <w:i/>
          <w:lang w:val="en-US"/>
        </w:rPr>
        <w:t xml:space="preserve">et al. </w:t>
      </w:r>
      <w:r w:rsidRPr="0037252A">
        <w:rPr>
          <w:rFonts w:asciiTheme="minorHAnsi" w:hAnsiTheme="minorHAnsi"/>
          <w:lang w:val="en-US"/>
        </w:rPr>
        <w:t xml:space="preserve">Parallel </w:t>
      </w:r>
      <w:r w:rsidRPr="0037252A">
        <w:rPr>
          <w:rFonts w:asciiTheme="minorHAnsi" w:hAnsiTheme="minorHAnsi"/>
          <w:i/>
          <w:lang w:val="en-US"/>
        </w:rPr>
        <w:t>in vivo</w:t>
      </w:r>
      <w:r w:rsidRPr="0037252A">
        <w:rPr>
          <w:rFonts w:asciiTheme="minorHAnsi" w:hAnsiTheme="minorHAnsi"/>
          <w:lang w:val="en-US"/>
        </w:rPr>
        <w:t xml:space="preserve"> monitoring of pH in gill capillaries and muscles of fishes using microencapsulated biomarkers. </w:t>
      </w:r>
      <w:r w:rsidR="00886EDF" w:rsidRPr="0037252A">
        <w:rPr>
          <w:rFonts w:asciiTheme="minorHAnsi" w:hAnsiTheme="minorHAnsi"/>
          <w:i/>
          <w:lang w:val="en-US"/>
        </w:rPr>
        <w:t>Biol</w:t>
      </w:r>
      <w:r w:rsidR="00626FA8" w:rsidRPr="00626FA8">
        <w:rPr>
          <w:rFonts w:asciiTheme="minorHAnsi" w:hAnsiTheme="minorHAnsi"/>
          <w:i/>
          <w:lang w:val="en-US"/>
        </w:rPr>
        <w:t>.</w:t>
      </w:r>
      <w:r w:rsidRPr="0037252A">
        <w:rPr>
          <w:rFonts w:asciiTheme="minorHAnsi" w:hAnsiTheme="minorHAnsi"/>
          <w:i/>
          <w:lang w:val="en-US"/>
        </w:rPr>
        <w:t xml:space="preserve"> Open.</w:t>
      </w:r>
      <w:r w:rsidRPr="0037252A">
        <w:rPr>
          <w:rFonts w:asciiTheme="minorHAnsi" w:hAnsiTheme="minorHAnsi"/>
          <w:lang w:val="en-US"/>
        </w:rPr>
        <w:t xml:space="preserve"> </w:t>
      </w:r>
      <w:r w:rsidRPr="0037252A">
        <w:rPr>
          <w:rFonts w:asciiTheme="minorHAnsi" w:hAnsiTheme="minorHAnsi"/>
          <w:b/>
          <w:lang w:val="en-US"/>
        </w:rPr>
        <w:t>6</w:t>
      </w:r>
      <w:r w:rsidR="00886EDF" w:rsidRPr="0037252A">
        <w:rPr>
          <w:rFonts w:asciiTheme="minorHAnsi" w:hAnsiTheme="minorHAnsi"/>
          <w:b/>
          <w:lang w:val="en-US"/>
        </w:rPr>
        <w:t xml:space="preserve"> </w:t>
      </w:r>
      <w:r w:rsidRPr="0037252A">
        <w:rPr>
          <w:rFonts w:asciiTheme="minorHAnsi" w:hAnsiTheme="minorHAnsi"/>
          <w:lang w:val="en-US"/>
        </w:rPr>
        <w:t>(5), 673–677 (2017).</w:t>
      </w:r>
    </w:p>
    <w:p w:rsidR="002E5318" w:rsidRPr="0037252A" w:rsidRDefault="002E5318" w:rsidP="00742600">
      <w:pPr>
        <w:pStyle w:val="a3"/>
        <w:framePr w:wrap="auto" w:vAnchor="margin" w:yAlign="inline"/>
        <w:numPr>
          <w:ilvl w:val="0"/>
          <w:numId w:val="38"/>
        </w:numPr>
        <w:spacing w:line="240" w:lineRule="auto"/>
        <w:ind w:left="567" w:hanging="567"/>
        <w:rPr>
          <w:rFonts w:asciiTheme="minorHAnsi" w:hAnsiTheme="minorHAnsi"/>
          <w:lang w:val="en-US"/>
        </w:rPr>
      </w:pPr>
      <w:proofErr w:type="spellStart"/>
      <w:r w:rsidRPr="0037252A">
        <w:rPr>
          <w:rFonts w:asciiTheme="minorHAnsi" w:hAnsiTheme="minorHAnsi"/>
          <w:lang w:val="en-US"/>
        </w:rPr>
        <w:t>Diep</w:t>
      </w:r>
      <w:proofErr w:type="spellEnd"/>
      <w:r w:rsidRPr="0037252A">
        <w:rPr>
          <w:rFonts w:asciiTheme="minorHAnsi" w:hAnsiTheme="minorHAnsi"/>
          <w:lang w:val="en-US"/>
        </w:rPr>
        <w:t xml:space="preserve">, C.Q., Davidson, A.J. Transplantation of cells directly into the kidney of adult zebrafish. </w:t>
      </w:r>
      <w:r w:rsidR="00F40723" w:rsidRPr="0037252A">
        <w:rPr>
          <w:rFonts w:asciiTheme="minorHAnsi" w:hAnsiTheme="minorHAnsi"/>
          <w:i/>
          <w:lang w:val="en-US"/>
        </w:rPr>
        <w:t>J</w:t>
      </w:r>
      <w:r w:rsidR="00F40723" w:rsidRPr="00F40723">
        <w:rPr>
          <w:rFonts w:asciiTheme="minorHAnsi" w:hAnsiTheme="minorHAnsi"/>
          <w:i/>
          <w:lang w:val="en-US"/>
        </w:rPr>
        <w:t>.</w:t>
      </w:r>
      <w:r w:rsidR="00F40723" w:rsidRPr="0037252A">
        <w:rPr>
          <w:rFonts w:asciiTheme="minorHAnsi" w:hAnsiTheme="minorHAnsi"/>
          <w:i/>
          <w:lang w:val="en-US"/>
        </w:rPr>
        <w:t xml:space="preserve"> Vis</w:t>
      </w:r>
      <w:r w:rsidR="00F40723" w:rsidRPr="00F40723">
        <w:rPr>
          <w:rFonts w:asciiTheme="minorHAnsi" w:hAnsiTheme="minorHAnsi"/>
          <w:i/>
          <w:lang w:val="en-US"/>
        </w:rPr>
        <w:t>.</w:t>
      </w:r>
      <w:r w:rsidR="00F40723" w:rsidRPr="0037252A">
        <w:rPr>
          <w:rFonts w:asciiTheme="minorHAnsi" w:hAnsiTheme="minorHAnsi"/>
          <w:i/>
          <w:lang w:val="en-US"/>
        </w:rPr>
        <w:t xml:space="preserve"> Exp</w:t>
      </w:r>
      <w:r w:rsidR="00F40723" w:rsidRPr="00F40723">
        <w:rPr>
          <w:rFonts w:asciiTheme="minorHAnsi" w:hAnsiTheme="minorHAnsi"/>
          <w:i/>
          <w:lang w:val="en-US"/>
        </w:rPr>
        <w:t xml:space="preserve">. </w:t>
      </w:r>
      <w:r w:rsidR="00886EDF" w:rsidRPr="0037252A">
        <w:rPr>
          <w:rFonts w:asciiTheme="minorHAnsi" w:hAnsiTheme="minorHAnsi"/>
          <w:lang w:val="en-US"/>
        </w:rPr>
        <w:t>(51), e2725</w:t>
      </w:r>
      <w:r w:rsidRPr="0037252A">
        <w:rPr>
          <w:rFonts w:asciiTheme="minorHAnsi" w:hAnsiTheme="minorHAnsi"/>
          <w:lang w:val="en-US"/>
        </w:rPr>
        <w:t xml:space="preserve"> (2011).</w:t>
      </w:r>
    </w:p>
    <w:p w:rsidR="00742600" w:rsidRPr="0037252A" w:rsidRDefault="00742600" w:rsidP="00742600">
      <w:pPr>
        <w:pStyle w:val="a3"/>
        <w:framePr w:wrap="auto" w:vAnchor="margin" w:yAlign="inline"/>
        <w:numPr>
          <w:ilvl w:val="0"/>
          <w:numId w:val="38"/>
        </w:numPr>
        <w:spacing w:line="240" w:lineRule="auto"/>
        <w:ind w:left="567" w:hanging="567"/>
        <w:rPr>
          <w:rFonts w:asciiTheme="minorHAnsi" w:hAnsiTheme="minorHAnsi"/>
          <w:lang w:val="en-US"/>
        </w:rPr>
      </w:pPr>
      <w:proofErr w:type="spellStart"/>
      <w:r w:rsidRPr="0037252A">
        <w:rPr>
          <w:rFonts w:asciiTheme="minorHAnsi" w:hAnsiTheme="minorHAnsi"/>
          <w:lang w:val="en-US"/>
        </w:rPr>
        <w:t>Kreft</w:t>
      </w:r>
      <w:proofErr w:type="spellEnd"/>
      <w:r w:rsidRPr="0037252A">
        <w:rPr>
          <w:rFonts w:asciiTheme="minorHAnsi" w:hAnsiTheme="minorHAnsi"/>
          <w:lang w:val="en-US"/>
        </w:rPr>
        <w:t xml:space="preserve">, O., Javier, A.M., </w:t>
      </w:r>
      <w:proofErr w:type="spellStart"/>
      <w:r w:rsidRPr="0037252A">
        <w:rPr>
          <w:rFonts w:asciiTheme="minorHAnsi" w:hAnsiTheme="minorHAnsi"/>
          <w:lang w:val="en-US"/>
        </w:rPr>
        <w:t>Sukhorukov</w:t>
      </w:r>
      <w:proofErr w:type="spellEnd"/>
      <w:r w:rsidRPr="0037252A">
        <w:rPr>
          <w:rFonts w:asciiTheme="minorHAnsi" w:hAnsiTheme="minorHAnsi"/>
          <w:lang w:val="en-US"/>
        </w:rPr>
        <w:t xml:space="preserve">, G.B., </w:t>
      </w:r>
      <w:proofErr w:type="spellStart"/>
      <w:r w:rsidRPr="0037252A">
        <w:rPr>
          <w:rFonts w:asciiTheme="minorHAnsi" w:hAnsiTheme="minorHAnsi"/>
          <w:lang w:val="en-US"/>
        </w:rPr>
        <w:t>Parak</w:t>
      </w:r>
      <w:proofErr w:type="spellEnd"/>
      <w:r w:rsidRPr="0037252A">
        <w:rPr>
          <w:rFonts w:asciiTheme="minorHAnsi" w:hAnsiTheme="minorHAnsi"/>
          <w:lang w:val="en-US"/>
        </w:rPr>
        <w:t xml:space="preserve">, W.J. Polymer microcapsules as mobile local pH-sensors. </w:t>
      </w:r>
      <w:r w:rsidRPr="0037252A">
        <w:rPr>
          <w:rFonts w:asciiTheme="minorHAnsi" w:hAnsiTheme="minorHAnsi"/>
          <w:i/>
          <w:lang w:val="en-US"/>
        </w:rPr>
        <w:t>J</w:t>
      </w:r>
      <w:r w:rsidR="00626FA8" w:rsidRPr="00626FA8">
        <w:rPr>
          <w:rFonts w:asciiTheme="minorHAnsi" w:hAnsiTheme="minorHAnsi"/>
          <w:i/>
          <w:lang w:val="en-US"/>
        </w:rPr>
        <w:t>.</w:t>
      </w:r>
      <w:r w:rsidRPr="0037252A">
        <w:rPr>
          <w:rFonts w:asciiTheme="minorHAnsi" w:hAnsiTheme="minorHAnsi"/>
          <w:i/>
          <w:lang w:val="en-US"/>
        </w:rPr>
        <w:t xml:space="preserve"> Mater</w:t>
      </w:r>
      <w:r w:rsidR="00626FA8" w:rsidRPr="00626FA8">
        <w:rPr>
          <w:rFonts w:asciiTheme="minorHAnsi" w:hAnsiTheme="minorHAnsi"/>
          <w:i/>
          <w:lang w:val="en-US"/>
        </w:rPr>
        <w:t>.</w:t>
      </w:r>
      <w:r w:rsidRPr="0037252A">
        <w:rPr>
          <w:rFonts w:asciiTheme="minorHAnsi" w:hAnsiTheme="minorHAnsi"/>
          <w:i/>
          <w:lang w:val="en-US"/>
        </w:rPr>
        <w:t xml:space="preserve"> Chem</w:t>
      </w:r>
      <w:r w:rsidRPr="0037252A">
        <w:rPr>
          <w:rFonts w:asciiTheme="minorHAnsi" w:hAnsiTheme="minorHAnsi"/>
          <w:lang w:val="en-US"/>
        </w:rPr>
        <w:t xml:space="preserve">. </w:t>
      </w:r>
      <w:r w:rsidRPr="0037252A">
        <w:rPr>
          <w:rFonts w:asciiTheme="minorHAnsi" w:hAnsiTheme="minorHAnsi"/>
          <w:b/>
          <w:lang w:val="en-US"/>
        </w:rPr>
        <w:t>17</w:t>
      </w:r>
      <w:r w:rsidRPr="0037252A">
        <w:rPr>
          <w:rFonts w:asciiTheme="minorHAnsi" w:hAnsiTheme="minorHAnsi"/>
          <w:lang w:val="en-US"/>
        </w:rPr>
        <w:t xml:space="preserve"> (42), 4471-4476 (2007).</w:t>
      </w:r>
    </w:p>
    <w:p w:rsidR="0060569C" w:rsidRPr="0037252A" w:rsidRDefault="0060569C" w:rsidP="00742600">
      <w:pPr>
        <w:pStyle w:val="a3"/>
        <w:framePr w:wrap="auto" w:vAnchor="margin" w:yAlign="inline"/>
        <w:numPr>
          <w:ilvl w:val="0"/>
          <w:numId w:val="38"/>
        </w:numPr>
        <w:spacing w:line="240" w:lineRule="auto"/>
        <w:ind w:left="567" w:hanging="567"/>
        <w:rPr>
          <w:rFonts w:asciiTheme="minorHAnsi" w:hAnsiTheme="minorHAnsi"/>
          <w:lang w:val="en-US"/>
        </w:rPr>
      </w:pPr>
      <w:r w:rsidRPr="0037252A">
        <w:rPr>
          <w:rFonts w:asciiTheme="minorHAnsi" w:hAnsiTheme="minorHAnsi"/>
          <w:lang w:val="en-US"/>
        </w:rPr>
        <w:t xml:space="preserve">Sadovoy, A., </w:t>
      </w:r>
      <w:proofErr w:type="spellStart"/>
      <w:r w:rsidRPr="0037252A">
        <w:rPr>
          <w:rFonts w:asciiTheme="minorHAnsi" w:hAnsiTheme="minorHAnsi"/>
          <w:lang w:val="en-US"/>
        </w:rPr>
        <w:t>Teh</w:t>
      </w:r>
      <w:proofErr w:type="spellEnd"/>
      <w:r w:rsidRPr="0037252A">
        <w:rPr>
          <w:rFonts w:asciiTheme="minorHAnsi" w:hAnsiTheme="minorHAnsi"/>
          <w:lang w:val="en-US"/>
        </w:rPr>
        <w:t xml:space="preserve">, C., </w:t>
      </w:r>
      <w:proofErr w:type="spellStart"/>
      <w:r w:rsidRPr="0037252A">
        <w:rPr>
          <w:rFonts w:asciiTheme="minorHAnsi" w:hAnsiTheme="minorHAnsi"/>
          <w:lang w:val="en-US"/>
        </w:rPr>
        <w:t>Korzh</w:t>
      </w:r>
      <w:proofErr w:type="spellEnd"/>
      <w:r w:rsidRPr="0037252A">
        <w:rPr>
          <w:rFonts w:asciiTheme="minorHAnsi" w:hAnsiTheme="minorHAnsi"/>
          <w:lang w:val="en-US"/>
        </w:rPr>
        <w:t xml:space="preserve">, V., Escobar, M., </w:t>
      </w:r>
      <w:proofErr w:type="spellStart"/>
      <w:r w:rsidRPr="0037252A">
        <w:rPr>
          <w:rFonts w:asciiTheme="minorHAnsi" w:hAnsiTheme="minorHAnsi"/>
          <w:lang w:val="en-US"/>
        </w:rPr>
        <w:t>Meglinski</w:t>
      </w:r>
      <w:proofErr w:type="spellEnd"/>
      <w:r w:rsidR="00B656E5" w:rsidRPr="00B656E5">
        <w:rPr>
          <w:rFonts w:asciiTheme="minorHAnsi" w:hAnsiTheme="minorHAnsi"/>
          <w:lang w:val="en-US"/>
        </w:rPr>
        <w:t>,</w:t>
      </w:r>
      <w:r w:rsidRPr="0037252A">
        <w:rPr>
          <w:rFonts w:asciiTheme="minorHAnsi" w:hAnsiTheme="minorHAnsi"/>
          <w:lang w:val="en-US"/>
        </w:rPr>
        <w:t xml:space="preserve"> I. Microencapsulated bio-markers for assessment of stress conditions in aquatic organisms </w:t>
      </w:r>
      <w:r w:rsidRPr="0037252A">
        <w:rPr>
          <w:rFonts w:asciiTheme="minorHAnsi" w:hAnsiTheme="minorHAnsi"/>
          <w:i/>
          <w:lang w:val="en-US"/>
        </w:rPr>
        <w:t>in vivo</w:t>
      </w:r>
      <w:r w:rsidRPr="0037252A">
        <w:rPr>
          <w:rFonts w:asciiTheme="minorHAnsi" w:hAnsiTheme="minorHAnsi"/>
          <w:lang w:val="en-US"/>
        </w:rPr>
        <w:t xml:space="preserve">. </w:t>
      </w:r>
      <w:r w:rsidRPr="0037252A">
        <w:rPr>
          <w:rFonts w:asciiTheme="minorHAnsi" w:hAnsiTheme="minorHAnsi"/>
          <w:i/>
          <w:lang w:val="en-US"/>
        </w:rPr>
        <w:t>Laser Phys</w:t>
      </w:r>
      <w:r w:rsidR="00626FA8" w:rsidRPr="00626FA8">
        <w:rPr>
          <w:rFonts w:asciiTheme="minorHAnsi" w:hAnsiTheme="minorHAnsi"/>
          <w:i/>
          <w:lang w:val="en-US"/>
        </w:rPr>
        <w:t>.</w:t>
      </w:r>
      <w:r w:rsidRPr="0037252A">
        <w:rPr>
          <w:rFonts w:asciiTheme="minorHAnsi" w:hAnsiTheme="minorHAnsi"/>
          <w:i/>
          <w:lang w:val="en-US"/>
        </w:rPr>
        <w:t xml:space="preserve"> </w:t>
      </w:r>
      <w:proofErr w:type="spellStart"/>
      <w:r w:rsidRPr="0037252A">
        <w:rPr>
          <w:rFonts w:asciiTheme="minorHAnsi" w:hAnsiTheme="minorHAnsi"/>
          <w:i/>
          <w:lang w:val="en-US"/>
        </w:rPr>
        <w:t>Lett</w:t>
      </w:r>
      <w:proofErr w:type="spellEnd"/>
      <w:r w:rsidRPr="0037252A">
        <w:rPr>
          <w:rFonts w:asciiTheme="minorHAnsi" w:hAnsiTheme="minorHAnsi"/>
          <w:i/>
          <w:lang w:val="en-US"/>
        </w:rPr>
        <w:t>.</w:t>
      </w:r>
      <w:r w:rsidRPr="0037252A">
        <w:rPr>
          <w:rFonts w:asciiTheme="minorHAnsi" w:hAnsiTheme="minorHAnsi"/>
          <w:lang w:val="en-US"/>
        </w:rPr>
        <w:t xml:space="preserve"> </w:t>
      </w:r>
      <w:r w:rsidRPr="0037252A">
        <w:rPr>
          <w:rFonts w:asciiTheme="minorHAnsi" w:hAnsiTheme="minorHAnsi"/>
          <w:b/>
          <w:lang w:val="en-US"/>
        </w:rPr>
        <w:t>9</w:t>
      </w:r>
      <w:r w:rsidRPr="0037252A">
        <w:rPr>
          <w:rFonts w:asciiTheme="minorHAnsi" w:hAnsiTheme="minorHAnsi"/>
          <w:lang w:val="en-US"/>
        </w:rPr>
        <w:t xml:space="preserve"> (7), 542-546 (2012).</w:t>
      </w:r>
    </w:p>
    <w:p w:rsidR="00F149C8" w:rsidRPr="0005439E" w:rsidRDefault="00F149C8" w:rsidP="00742600">
      <w:pPr>
        <w:pStyle w:val="a3"/>
        <w:framePr w:wrap="auto" w:vAnchor="margin" w:yAlign="inline"/>
        <w:numPr>
          <w:ilvl w:val="0"/>
          <w:numId w:val="38"/>
        </w:numPr>
        <w:spacing w:line="240" w:lineRule="auto"/>
        <w:ind w:left="567" w:hanging="567"/>
        <w:rPr>
          <w:rFonts w:asciiTheme="minorHAnsi" w:hAnsiTheme="minorHAnsi" w:cstheme="minorHAnsi"/>
          <w:szCs w:val="24"/>
          <w:lang w:val="en-US"/>
        </w:rPr>
      </w:pPr>
      <w:r w:rsidRPr="0005439E">
        <w:rPr>
          <w:rFonts w:asciiTheme="minorHAnsi" w:hAnsiTheme="minorHAnsi" w:cstheme="minorHAnsi"/>
          <w:lang w:val="en-US"/>
        </w:rPr>
        <w:t xml:space="preserve">Ferreira, T., </w:t>
      </w:r>
      <w:proofErr w:type="spellStart"/>
      <w:r w:rsidRPr="0005439E">
        <w:rPr>
          <w:rFonts w:asciiTheme="minorHAnsi" w:hAnsiTheme="minorHAnsi" w:cstheme="minorHAnsi"/>
          <w:lang w:val="en-US"/>
        </w:rPr>
        <w:t>Rasband</w:t>
      </w:r>
      <w:proofErr w:type="spellEnd"/>
      <w:r w:rsidRPr="0005439E">
        <w:rPr>
          <w:rFonts w:asciiTheme="minorHAnsi" w:hAnsiTheme="minorHAnsi" w:cstheme="minorHAnsi"/>
          <w:lang w:val="en-US"/>
        </w:rPr>
        <w:t xml:space="preserve">, W.S. </w:t>
      </w:r>
      <w:proofErr w:type="spellStart"/>
      <w:r w:rsidRPr="0005439E">
        <w:rPr>
          <w:rFonts w:asciiTheme="minorHAnsi" w:hAnsiTheme="minorHAnsi" w:cstheme="minorHAnsi"/>
          <w:lang w:val="en-US"/>
        </w:rPr>
        <w:t>ImageJ</w:t>
      </w:r>
      <w:proofErr w:type="spellEnd"/>
      <w:r w:rsidRPr="0005439E">
        <w:rPr>
          <w:rFonts w:asciiTheme="minorHAnsi" w:hAnsiTheme="minorHAnsi" w:cstheme="minorHAnsi"/>
          <w:lang w:val="en-US"/>
        </w:rPr>
        <w:t xml:space="preserve"> User Guide — Version 1.44, imagej.nih.gov/</w:t>
      </w:r>
      <w:proofErr w:type="spellStart"/>
      <w:r w:rsidRPr="0005439E">
        <w:rPr>
          <w:rFonts w:asciiTheme="minorHAnsi" w:hAnsiTheme="minorHAnsi" w:cstheme="minorHAnsi"/>
          <w:lang w:val="en-US"/>
        </w:rPr>
        <w:t>ij</w:t>
      </w:r>
      <w:proofErr w:type="spellEnd"/>
      <w:r w:rsidRPr="0005439E">
        <w:rPr>
          <w:rFonts w:asciiTheme="minorHAnsi" w:hAnsiTheme="minorHAnsi" w:cstheme="minorHAnsi"/>
          <w:lang w:val="en-US"/>
        </w:rPr>
        <w:t>/docs/guide/, 2010–2012</w:t>
      </w:r>
    </w:p>
    <w:p w:rsidR="00110496" w:rsidRPr="0037252A" w:rsidRDefault="00110496" w:rsidP="00FC57F7">
      <w:pPr>
        <w:pStyle w:val="a3"/>
        <w:framePr w:wrap="auto" w:vAnchor="margin" w:yAlign="inline"/>
        <w:numPr>
          <w:ilvl w:val="0"/>
          <w:numId w:val="38"/>
        </w:numPr>
        <w:spacing w:line="240" w:lineRule="auto"/>
        <w:ind w:left="567" w:hanging="567"/>
        <w:rPr>
          <w:rFonts w:asciiTheme="minorHAnsi" w:hAnsiTheme="minorHAnsi"/>
          <w:szCs w:val="24"/>
          <w:lang w:val="en-US"/>
        </w:rPr>
      </w:pPr>
      <w:r w:rsidRPr="0037252A">
        <w:rPr>
          <w:rFonts w:asciiTheme="minorHAnsi" w:hAnsiTheme="minorHAnsi"/>
          <w:szCs w:val="24"/>
          <w:lang w:val="en-US"/>
        </w:rPr>
        <w:t xml:space="preserve">Poland, R.S., Bull, C., Syed, W.A., Bowers, M.S. Rodent brain microinjection to study molecular substrates of motivated behavior. </w:t>
      </w:r>
      <w:r w:rsidR="00F40723" w:rsidRPr="0037252A">
        <w:rPr>
          <w:rFonts w:asciiTheme="minorHAnsi" w:hAnsiTheme="minorHAnsi"/>
          <w:i/>
          <w:lang w:val="en-US"/>
        </w:rPr>
        <w:t>J</w:t>
      </w:r>
      <w:r w:rsidR="00F40723" w:rsidRPr="00F40723">
        <w:rPr>
          <w:rFonts w:asciiTheme="minorHAnsi" w:hAnsiTheme="minorHAnsi"/>
          <w:i/>
          <w:lang w:val="en-US"/>
        </w:rPr>
        <w:t>.</w:t>
      </w:r>
      <w:r w:rsidR="00F40723" w:rsidRPr="0037252A">
        <w:rPr>
          <w:rFonts w:asciiTheme="minorHAnsi" w:hAnsiTheme="minorHAnsi"/>
          <w:i/>
          <w:lang w:val="en-US"/>
        </w:rPr>
        <w:t xml:space="preserve"> Vis</w:t>
      </w:r>
      <w:r w:rsidR="00F40723" w:rsidRPr="00F40723">
        <w:rPr>
          <w:rFonts w:asciiTheme="minorHAnsi" w:hAnsiTheme="minorHAnsi"/>
          <w:i/>
          <w:lang w:val="en-US"/>
        </w:rPr>
        <w:t>.</w:t>
      </w:r>
      <w:r w:rsidR="00F40723" w:rsidRPr="0037252A">
        <w:rPr>
          <w:rFonts w:asciiTheme="minorHAnsi" w:hAnsiTheme="minorHAnsi"/>
          <w:i/>
          <w:lang w:val="en-US"/>
        </w:rPr>
        <w:t xml:space="preserve"> Exp</w:t>
      </w:r>
      <w:r w:rsidR="00F40723" w:rsidRPr="00F40723">
        <w:rPr>
          <w:rFonts w:asciiTheme="minorHAnsi" w:hAnsiTheme="minorHAnsi"/>
          <w:i/>
          <w:szCs w:val="24"/>
          <w:lang w:val="en-US"/>
        </w:rPr>
        <w:t xml:space="preserve">. </w:t>
      </w:r>
      <w:r w:rsidRPr="0037252A">
        <w:rPr>
          <w:rFonts w:asciiTheme="minorHAnsi" w:hAnsiTheme="minorHAnsi"/>
          <w:szCs w:val="24"/>
          <w:lang w:val="en-US"/>
        </w:rPr>
        <w:t>(103), e53018 (2015).</w:t>
      </w:r>
    </w:p>
    <w:p w:rsidR="00110496" w:rsidRPr="0037252A" w:rsidRDefault="00110496" w:rsidP="00FC57F7">
      <w:pPr>
        <w:pStyle w:val="a3"/>
        <w:framePr w:wrap="auto" w:vAnchor="margin" w:yAlign="inline"/>
        <w:numPr>
          <w:ilvl w:val="0"/>
          <w:numId w:val="38"/>
        </w:numPr>
        <w:spacing w:line="240" w:lineRule="auto"/>
        <w:ind w:left="567" w:hanging="567"/>
        <w:rPr>
          <w:rFonts w:asciiTheme="minorHAnsi" w:hAnsiTheme="minorHAnsi"/>
          <w:szCs w:val="24"/>
          <w:lang w:val="en-US"/>
        </w:rPr>
      </w:pPr>
      <w:r w:rsidRPr="0037252A">
        <w:rPr>
          <w:rFonts w:asciiTheme="minorHAnsi" w:hAnsiTheme="minorHAnsi"/>
          <w:szCs w:val="24"/>
          <w:lang w:val="en-US"/>
        </w:rPr>
        <w:t xml:space="preserve">Liu, L., Duff, K. A technique for serial collection of cerebrospinal fluid from the cisterna magna in mouse. </w:t>
      </w:r>
      <w:r w:rsidR="00F40723" w:rsidRPr="0037252A">
        <w:rPr>
          <w:rFonts w:asciiTheme="minorHAnsi" w:hAnsiTheme="minorHAnsi"/>
          <w:i/>
          <w:lang w:val="en-US"/>
        </w:rPr>
        <w:t>J</w:t>
      </w:r>
      <w:r w:rsidR="00F40723" w:rsidRPr="00F40723">
        <w:rPr>
          <w:rFonts w:asciiTheme="minorHAnsi" w:hAnsiTheme="minorHAnsi"/>
          <w:i/>
          <w:lang w:val="en-US"/>
        </w:rPr>
        <w:t>.</w:t>
      </w:r>
      <w:r w:rsidR="00F40723" w:rsidRPr="0037252A">
        <w:rPr>
          <w:rFonts w:asciiTheme="minorHAnsi" w:hAnsiTheme="minorHAnsi"/>
          <w:i/>
          <w:lang w:val="en-US"/>
        </w:rPr>
        <w:t xml:space="preserve"> Vis</w:t>
      </w:r>
      <w:r w:rsidR="00F40723" w:rsidRPr="00F40723">
        <w:rPr>
          <w:rFonts w:asciiTheme="minorHAnsi" w:hAnsiTheme="minorHAnsi"/>
          <w:i/>
          <w:lang w:val="en-US"/>
        </w:rPr>
        <w:t>.</w:t>
      </w:r>
      <w:r w:rsidR="00F40723" w:rsidRPr="0037252A">
        <w:rPr>
          <w:rFonts w:asciiTheme="minorHAnsi" w:hAnsiTheme="minorHAnsi"/>
          <w:i/>
          <w:lang w:val="en-US"/>
        </w:rPr>
        <w:t xml:space="preserve"> Exp</w:t>
      </w:r>
      <w:r w:rsidR="00F40723" w:rsidRPr="00F40723">
        <w:rPr>
          <w:rFonts w:asciiTheme="minorHAnsi" w:hAnsiTheme="minorHAnsi"/>
          <w:i/>
          <w:szCs w:val="24"/>
          <w:lang w:val="en-US"/>
        </w:rPr>
        <w:t xml:space="preserve">. </w:t>
      </w:r>
      <w:r w:rsidRPr="0037252A">
        <w:rPr>
          <w:rFonts w:asciiTheme="minorHAnsi" w:hAnsiTheme="minorHAnsi"/>
          <w:szCs w:val="24"/>
          <w:lang w:val="en-US"/>
        </w:rPr>
        <w:t>(21), e960 (2008).</w:t>
      </w:r>
    </w:p>
    <w:p w:rsidR="0073098A" w:rsidRPr="0037252A" w:rsidRDefault="0073098A" w:rsidP="00FC57F7">
      <w:pPr>
        <w:pStyle w:val="a3"/>
        <w:framePr w:wrap="auto" w:vAnchor="margin" w:yAlign="inline"/>
        <w:numPr>
          <w:ilvl w:val="0"/>
          <w:numId w:val="38"/>
        </w:numPr>
        <w:spacing w:line="240" w:lineRule="auto"/>
        <w:ind w:left="567" w:hanging="567"/>
        <w:rPr>
          <w:rFonts w:asciiTheme="minorHAnsi" w:hAnsiTheme="minorHAnsi"/>
          <w:szCs w:val="24"/>
          <w:lang w:val="en-US"/>
        </w:rPr>
      </w:pPr>
      <w:r w:rsidRPr="0037252A">
        <w:rPr>
          <w:rFonts w:asciiTheme="minorHAnsi" w:hAnsiTheme="minorHAnsi"/>
          <w:lang w:val="en-US"/>
        </w:rPr>
        <w:t xml:space="preserve">Johnston, L., Ball, R.E., </w:t>
      </w:r>
      <w:proofErr w:type="spellStart"/>
      <w:r w:rsidRPr="0037252A">
        <w:rPr>
          <w:rFonts w:asciiTheme="minorHAnsi" w:hAnsiTheme="minorHAnsi"/>
          <w:lang w:val="en-US"/>
        </w:rPr>
        <w:t>Acuff</w:t>
      </w:r>
      <w:proofErr w:type="spellEnd"/>
      <w:r w:rsidRPr="0037252A">
        <w:rPr>
          <w:rFonts w:asciiTheme="minorHAnsi" w:hAnsiTheme="minorHAnsi"/>
          <w:lang w:val="en-US"/>
        </w:rPr>
        <w:t xml:space="preserve">, S., </w:t>
      </w:r>
      <w:proofErr w:type="spellStart"/>
      <w:r w:rsidRPr="0037252A">
        <w:rPr>
          <w:rFonts w:asciiTheme="minorHAnsi" w:hAnsiTheme="minorHAnsi"/>
          <w:lang w:val="en-US"/>
        </w:rPr>
        <w:t>Gaudet</w:t>
      </w:r>
      <w:proofErr w:type="spellEnd"/>
      <w:r w:rsidRPr="0037252A">
        <w:rPr>
          <w:rFonts w:asciiTheme="minorHAnsi" w:hAnsiTheme="minorHAnsi"/>
          <w:lang w:val="en-US"/>
        </w:rPr>
        <w:t xml:space="preserve">, J., </w:t>
      </w:r>
      <w:proofErr w:type="spellStart"/>
      <w:r w:rsidRPr="0037252A">
        <w:rPr>
          <w:rFonts w:asciiTheme="minorHAnsi" w:hAnsiTheme="minorHAnsi"/>
          <w:lang w:val="en-US"/>
        </w:rPr>
        <w:t>Sornborger</w:t>
      </w:r>
      <w:proofErr w:type="spellEnd"/>
      <w:r w:rsidRPr="0037252A">
        <w:rPr>
          <w:rFonts w:asciiTheme="minorHAnsi" w:hAnsiTheme="minorHAnsi"/>
          <w:lang w:val="en-US"/>
        </w:rPr>
        <w:t xml:space="preserve">, A., Lauderdale, J.D. Electrophysiological recording in the brain of intact adult zebrafish. </w:t>
      </w:r>
      <w:r w:rsidR="00F40723" w:rsidRPr="0037252A">
        <w:rPr>
          <w:rFonts w:asciiTheme="minorHAnsi" w:hAnsiTheme="minorHAnsi"/>
          <w:i/>
          <w:lang w:val="en-US"/>
        </w:rPr>
        <w:t>J</w:t>
      </w:r>
      <w:r w:rsidR="00F40723" w:rsidRPr="00F40723">
        <w:rPr>
          <w:rFonts w:asciiTheme="minorHAnsi" w:hAnsiTheme="minorHAnsi"/>
          <w:i/>
          <w:lang w:val="en-US"/>
        </w:rPr>
        <w:t>.</w:t>
      </w:r>
      <w:r w:rsidR="00F40723" w:rsidRPr="0037252A">
        <w:rPr>
          <w:rFonts w:asciiTheme="minorHAnsi" w:hAnsiTheme="minorHAnsi"/>
          <w:i/>
          <w:lang w:val="en-US"/>
        </w:rPr>
        <w:t xml:space="preserve"> Vis</w:t>
      </w:r>
      <w:r w:rsidR="00F40723" w:rsidRPr="00F40723">
        <w:rPr>
          <w:rFonts w:asciiTheme="minorHAnsi" w:hAnsiTheme="minorHAnsi"/>
          <w:i/>
          <w:lang w:val="en-US"/>
        </w:rPr>
        <w:t>.</w:t>
      </w:r>
      <w:r w:rsidR="00F40723" w:rsidRPr="0037252A">
        <w:rPr>
          <w:rFonts w:asciiTheme="minorHAnsi" w:hAnsiTheme="minorHAnsi"/>
          <w:i/>
          <w:lang w:val="en-US"/>
        </w:rPr>
        <w:t xml:space="preserve"> Exp</w:t>
      </w:r>
      <w:r w:rsidR="00F40723" w:rsidRPr="00F40723">
        <w:rPr>
          <w:rFonts w:asciiTheme="minorHAnsi" w:hAnsiTheme="minorHAnsi"/>
          <w:i/>
          <w:lang w:val="en-US"/>
        </w:rPr>
        <w:t xml:space="preserve">. </w:t>
      </w:r>
      <w:r w:rsidRPr="0037252A">
        <w:rPr>
          <w:rFonts w:asciiTheme="minorHAnsi" w:hAnsiTheme="minorHAnsi"/>
          <w:lang w:val="en-US"/>
        </w:rPr>
        <w:t>(81), e51065 (2013).</w:t>
      </w:r>
    </w:p>
    <w:p w:rsidR="006F5D0F" w:rsidRPr="0037252A" w:rsidRDefault="006F5D0F" w:rsidP="006F5D0F">
      <w:pPr>
        <w:pStyle w:val="a3"/>
        <w:framePr w:wrap="auto" w:vAnchor="margin" w:yAlign="inline"/>
        <w:numPr>
          <w:ilvl w:val="0"/>
          <w:numId w:val="38"/>
        </w:numPr>
        <w:spacing w:line="240" w:lineRule="auto"/>
        <w:ind w:left="567" w:hanging="567"/>
        <w:rPr>
          <w:rFonts w:asciiTheme="minorHAnsi" w:hAnsiTheme="minorHAnsi"/>
          <w:lang w:val="en-US"/>
        </w:rPr>
      </w:pPr>
      <w:proofErr w:type="spellStart"/>
      <w:r w:rsidRPr="0037252A">
        <w:rPr>
          <w:rFonts w:asciiTheme="minorHAnsi" w:hAnsiTheme="minorHAnsi"/>
          <w:lang w:val="en-US"/>
        </w:rPr>
        <w:t>Gerlach</w:t>
      </w:r>
      <w:proofErr w:type="spellEnd"/>
      <w:r w:rsidRPr="0037252A">
        <w:rPr>
          <w:rFonts w:asciiTheme="minorHAnsi" w:hAnsiTheme="minorHAnsi"/>
          <w:lang w:val="en-US"/>
        </w:rPr>
        <w:t xml:space="preserve">, G.F., Schrader, L.N., </w:t>
      </w:r>
      <w:proofErr w:type="spellStart"/>
      <w:r w:rsidRPr="0037252A">
        <w:rPr>
          <w:rFonts w:asciiTheme="minorHAnsi" w:hAnsiTheme="minorHAnsi"/>
          <w:lang w:val="en-US"/>
        </w:rPr>
        <w:t>Wingert</w:t>
      </w:r>
      <w:proofErr w:type="spellEnd"/>
      <w:r w:rsidRPr="0037252A">
        <w:rPr>
          <w:rFonts w:asciiTheme="minorHAnsi" w:hAnsiTheme="minorHAnsi"/>
          <w:lang w:val="en-US"/>
        </w:rPr>
        <w:t xml:space="preserve">, R.A. dissection of the adult zebrafish kidney. </w:t>
      </w:r>
      <w:r w:rsidRPr="0037252A">
        <w:rPr>
          <w:rFonts w:asciiTheme="minorHAnsi" w:hAnsiTheme="minorHAnsi"/>
          <w:i/>
          <w:lang w:val="en-US"/>
        </w:rPr>
        <w:t>J</w:t>
      </w:r>
      <w:r w:rsidRPr="00F40723">
        <w:rPr>
          <w:rFonts w:asciiTheme="minorHAnsi" w:hAnsiTheme="minorHAnsi"/>
          <w:i/>
          <w:lang w:val="en-US"/>
        </w:rPr>
        <w:t>.</w:t>
      </w:r>
      <w:r w:rsidRPr="0037252A">
        <w:rPr>
          <w:rFonts w:asciiTheme="minorHAnsi" w:hAnsiTheme="minorHAnsi"/>
          <w:i/>
          <w:lang w:val="en-US"/>
        </w:rPr>
        <w:t xml:space="preserve"> Vis</w:t>
      </w:r>
      <w:r w:rsidRPr="00F40723">
        <w:rPr>
          <w:rFonts w:asciiTheme="minorHAnsi" w:hAnsiTheme="minorHAnsi"/>
          <w:i/>
          <w:lang w:val="en-US"/>
        </w:rPr>
        <w:t>.</w:t>
      </w:r>
      <w:r w:rsidRPr="0037252A">
        <w:rPr>
          <w:rFonts w:asciiTheme="minorHAnsi" w:hAnsiTheme="minorHAnsi"/>
          <w:i/>
          <w:lang w:val="en-US"/>
        </w:rPr>
        <w:t xml:space="preserve"> Exp</w:t>
      </w:r>
      <w:r w:rsidRPr="00F40723">
        <w:rPr>
          <w:rStyle w:val="a8"/>
          <w:rFonts w:asciiTheme="minorHAnsi" w:hAnsiTheme="minorHAnsi"/>
          <w:lang w:val="en-US"/>
        </w:rPr>
        <w:t xml:space="preserve">. </w:t>
      </w:r>
      <w:r w:rsidRPr="0037252A">
        <w:rPr>
          <w:rFonts w:asciiTheme="minorHAnsi" w:hAnsiTheme="minorHAnsi"/>
          <w:lang w:val="en-US"/>
        </w:rPr>
        <w:t>(54), e2839 (2011).</w:t>
      </w:r>
    </w:p>
    <w:p w:rsidR="006F5D0F" w:rsidRPr="0037252A" w:rsidRDefault="006F5D0F" w:rsidP="006F5D0F">
      <w:pPr>
        <w:pStyle w:val="a3"/>
        <w:framePr w:wrap="auto" w:vAnchor="margin" w:yAlign="inline"/>
        <w:numPr>
          <w:ilvl w:val="0"/>
          <w:numId w:val="38"/>
        </w:numPr>
        <w:spacing w:line="240" w:lineRule="auto"/>
        <w:ind w:left="567" w:hanging="567"/>
        <w:rPr>
          <w:rFonts w:asciiTheme="minorHAnsi" w:hAnsiTheme="minorHAnsi"/>
          <w:lang w:val="en-US"/>
        </w:rPr>
      </w:pPr>
      <w:r w:rsidRPr="0037252A">
        <w:rPr>
          <w:rFonts w:asciiTheme="minorHAnsi" w:hAnsiTheme="minorHAnsi"/>
          <w:lang w:val="en-US"/>
        </w:rPr>
        <w:t xml:space="preserve">McKee, R.A., </w:t>
      </w:r>
      <w:proofErr w:type="spellStart"/>
      <w:proofErr w:type="gramStart"/>
      <w:r w:rsidRPr="0037252A">
        <w:rPr>
          <w:rFonts w:asciiTheme="minorHAnsi" w:hAnsiTheme="minorHAnsi"/>
          <w:lang w:val="en-US"/>
        </w:rPr>
        <w:t>Wingert</w:t>
      </w:r>
      <w:proofErr w:type="spellEnd"/>
      <w:proofErr w:type="gramEnd"/>
      <w:r w:rsidRPr="0037252A">
        <w:rPr>
          <w:rFonts w:asciiTheme="minorHAnsi" w:hAnsiTheme="minorHAnsi"/>
          <w:lang w:val="en-US"/>
        </w:rPr>
        <w:t xml:space="preserve">, R.A. </w:t>
      </w:r>
      <w:proofErr w:type="spellStart"/>
      <w:r w:rsidRPr="0037252A">
        <w:rPr>
          <w:rFonts w:asciiTheme="minorHAnsi" w:hAnsiTheme="minorHAnsi"/>
          <w:lang w:val="en-US"/>
        </w:rPr>
        <w:t>Zebrafish</w:t>
      </w:r>
      <w:proofErr w:type="spellEnd"/>
      <w:r w:rsidRPr="0037252A">
        <w:rPr>
          <w:rFonts w:asciiTheme="minorHAnsi" w:hAnsiTheme="minorHAnsi"/>
          <w:lang w:val="en-US"/>
        </w:rPr>
        <w:t xml:space="preserve"> renal pathology: emerging models of acute kidney injury. </w:t>
      </w:r>
      <w:proofErr w:type="spellStart"/>
      <w:r w:rsidRPr="0037252A">
        <w:rPr>
          <w:rFonts w:asciiTheme="minorHAnsi" w:hAnsiTheme="minorHAnsi"/>
          <w:i/>
          <w:lang w:val="en-US"/>
        </w:rPr>
        <w:t>Curr</w:t>
      </w:r>
      <w:proofErr w:type="spellEnd"/>
      <w:r w:rsidRPr="0037252A">
        <w:rPr>
          <w:rFonts w:asciiTheme="minorHAnsi" w:hAnsiTheme="minorHAnsi"/>
          <w:i/>
          <w:lang w:val="en-US"/>
        </w:rPr>
        <w:t xml:space="preserve"> </w:t>
      </w:r>
      <w:proofErr w:type="spellStart"/>
      <w:r w:rsidRPr="0037252A">
        <w:rPr>
          <w:rFonts w:asciiTheme="minorHAnsi" w:hAnsiTheme="minorHAnsi"/>
          <w:i/>
          <w:lang w:val="en-US"/>
        </w:rPr>
        <w:t>Pathobiol</w:t>
      </w:r>
      <w:proofErr w:type="spellEnd"/>
      <w:r w:rsidRPr="0037252A">
        <w:rPr>
          <w:rFonts w:asciiTheme="minorHAnsi" w:hAnsiTheme="minorHAnsi"/>
          <w:i/>
          <w:lang w:val="en-US"/>
        </w:rPr>
        <w:t xml:space="preserve"> Rep</w:t>
      </w:r>
      <w:r w:rsidRPr="0037252A">
        <w:rPr>
          <w:rFonts w:asciiTheme="minorHAnsi" w:hAnsiTheme="minorHAnsi"/>
          <w:lang w:val="en-US"/>
        </w:rPr>
        <w:t xml:space="preserve">. </w:t>
      </w:r>
      <w:r w:rsidRPr="0037252A">
        <w:rPr>
          <w:rFonts w:asciiTheme="minorHAnsi" w:hAnsiTheme="minorHAnsi"/>
          <w:b/>
          <w:lang w:val="en-US"/>
        </w:rPr>
        <w:t>3</w:t>
      </w:r>
      <w:r w:rsidRPr="0037252A">
        <w:rPr>
          <w:rFonts w:asciiTheme="minorHAnsi" w:hAnsiTheme="minorHAnsi"/>
          <w:lang w:val="en-US"/>
        </w:rPr>
        <w:t xml:space="preserve"> (2), 171–181 (2015)</w:t>
      </w:r>
      <w:r w:rsidRPr="006F5D0F">
        <w:rPr>
          <w:rFonts w:asciiTheme="minorHAnsi" w:hAnsiTheme="minorHAnsi"/>
          <w:lang w:val="en-US"/>
        </w:rPr>
        <w:t>.</w:t>
      </w:r>
    </w:p>
    <w:p w:rsidR="002E5318" w:rsidRPr="0037252A" w:rsidRDefault="002E5318" w:rsidP="002177FF">
      <w:pPr>
        <w:pStyle w:val="a3"/>
        <w:framePr w:wrap="auto" w:vAnchor="margin" w:yAlign="inline"/>
        <w:numPr>
          <w:ilvl w:val="0"/>
          <w:numId w:val="38"/>
        </w:numPr>
        <w:spacing w:line="240" w:lineRule="auto"/>
        <w:ind w:left="567" w:hanging="567"/>
        <w:rPr>
          <w:rFonts w:asciiTheme="minorHAnsi" w:hAnsiTheme="minorHAnsi"/>
          <w:lang w:val="en-US"/>
        </w:rPr>
      </w:pPr>
      <w:proofErr w:type="spellStart"/>
      <w:r w:rsidRPr="0037252A">
        <w:rPr>
          <w:rFonts w:asciiTheme="minorHAnsi" w:hAnsiTheme="minorHAnsi"/>
          <w:lang w:val="en-US"/>
        </w:rPr>
        <w:t>Donath</w:t>
      </w:r>
      <w:proofErr w:type="spellEnd"/>
      <w:r w:rsidRPr="0037252A">
        <w:rPr>
          <w:rFonts w:asciiTheme="minorHAnsi" w:hAnsiTheme="minorHAnsi"/>
          <w:lang w:val="en-US"/>
        </w:rPr>
        <w:t xml:space="preserve">, E., </w:t>
      </w:r>
      <w:proofErr w:type="spellStart"/>
      <w:r w:rsidRPr="0037252A">
        <w:rPr>
          <w:rFonts w:asciiTheme="minorHAnsi" w:hAnsiTheme="minorHAnsi"/>
          <w:lang w:val="en-US"/>
        </w:rPr>
        <w:t>Sukhorukov</w:t>
      </w:r>
      <w:proofErr w:type="spellEnd"/>
      <w:r w:rsidRPr="0037252A">
        <w:rPr>
          <w:rFonts w:asciiTheme="minorHAnsi" w:hAnsiTheme="minorHAnsi"/>
          <w:lang w:val="en-US"/>
        </w:rPr>
        <w:t xml:space="preserve">, G.B., Caruso, F., </w:t>
      </w:r>
      <w:proofErr w:type="spellStart"/>
      <w:r w:rsidRPr="0037252A">
        <w:rPr>
          <w:rFonts w:asciiTheme="minorHAnsi" w:hAnsiTheme="minorHAnsi"/>
          <w:lang w:val="en-US"/>
        </w:rPr>
        <w:t>Davi</w:t>
      </w:r>
      <w:proofErr w:type="spellEnd"/>
      <w:r w:rsidRPr="0037252A">
        <w:rPr>
          <w:rFonts w:asciiTheme="minorHAnsi" w:hAnsiTheme="minorHAnsi"/>
          <w:lang w:val="en-US"/>
        </w:rPr>
        <w:t xml:space="preserve">, S.A., </w:t>
      </w:r>
      <w:proofErr w:type="spellStart"/>
      <w:r w:rsidRPr="0037252A">
        <w:rPr>
          <w:rFonts w:asciiTheme="minorHAnsi" w:hAnsiTheme="minorHAnsi"/>
          <w:lang w:val="en-US"/>
        </w:rPr>
        <w:t>Möhwald</w:t>
      </w:r>
      <w:proofErr w:type="spellEnd"/>
      <w:r w:rsidRPr="0037252A">
        <w:rPr>
          <w:rFonts w:asciiTheme="minorHAnsi" w:hAnsiTheme="minorHAnsi"/>
          <w:lang w:val="en-US"/>
        </w:rPr>
        <w:t>, H. Novel hollow polymer shells by colloid-</w:t>
      </w:r>
      <w:proofErr w:type="spellStart"/>
      <w:r w:rsidRPr="0037252A">
        <w:rPr>
          <w:rFonts w:asciiTheme="minorHAnsi" w:hAnsiTheme="minorHAnsi"/>
          <w:lang w:val="en-US"/>
        </w:rPr>
        <w:t>templated</w:t>
      </w:r>
      <w:proofErr w:type="spellEnd"/>
      <w:r w:rsidRPr="0037252A">
        <w:rPr>
          <w:rFonts w:asciiTheme="minorHAnsi" w:hAnsiTheme="minorHAnsi"/>
          <w:lang w:val="en-US"/>
        </w:rPr>
        <w:t xml:space="preserve"> assembly of polyelectrolytes. </w:t>
      </w:r>
      <w:proofErr w:type="spellStart"/>
      <w:r w:rsidR="00886EDF" w:rsidRPr="0037252A">
        <w:rPr>
          <w:rFonts w:asciiTheme="minorHAnsi" w:hAnsiTheme="minorHAnsi"/>
          <w:i/>
          <w:lang w:val="en-US"/>
        </w:rPr>
        <w:t>Angew</w:t>
      </w:r>
      <w:proofErr w:type="spellEnd"/>
      <w:r w:rsidR="00626FA8" w:rsidRPr="00626FA8">
        <w:rPr>
          <w:rFonts w:asciiTheme="minorHAnsi" w:hAnsiTheme="minorHAnsi"/>
          <w:i/>
          <w:lang w:val="en-US"/>
        </w:rPr>
        <w:t>.</w:t>
      </w:r>
      <w:r w:rsidRPr="0037252A">
        <w:rPr>
          <w:rFonts w:asciiTheme="minorHAnsi" w:hAnsiTheme="minorHAnsi"/>
          <w:i/>
          <w:lang w:val="en-US"/>
        </w:rPr>
        <w:t xml:space="preserve"> </w:t>
      </w:r>
      <w:r w:rsidR="00886EDF" w:rsidRPr="0037252A">
        <w:rPr>
          <w:rFonts w:asciiTheme="minorHAnsi" w:hAnsiTheme="minorHAnsi"/>
          <w:i/>
          <w:lang w:val="en-US"/>
        </w:rPr>
        <w:t>Chem</w:t>
      </w:r>
      <w:r w:rsidR="00626FA8" w:rsidRPr="00626FA8">
        <w:rPr>
          <w:rFonts w:asciiTheme="minorHAnsi" w:hAnsiTheme="minorHAnsi"/>
          <w:i/>
          <w:lang w:val="en-US"/>
        </w:rPr>
        <w:t>.</w:t>
      </w:r>
      <w:r w:rsidR="00886EDF" w:rsidRPr="0037252A">
        <w:rPr>
          <w:rFonts w:asciiTheme="minorHAnsi" w:hAnsiTheme="minorHAnsi"/>
          <w:i/>
          <w:lang w:val="en-US"/>
        </w:rPr>
        <w:t xml:space="preserve"> Int</w:t>
      </w:r>
      <w:r w:rsidR="00626FA8" w:rsidRPr="006F5D0F">
        <w:rPr>
          <w:rFonts w:asciiTheme="minorHAnsi" w:hAnsiTheme="minorHAnsi"/>
          <w:i/>
          <w:lang w:val="en-US"/>
        </w:rPr>
        <w:t>.</w:t>
      </w:r>
      <w:r w:rsidRPr="0037252A">
        <w:rPr>
          <w:rFonts w:asciiTheme="minorHAnsi" w:hAnsiTheme="minorHAnsi"/>
          <w:i/>
          <w:lang w:val="en-US"/>
        </w:rPr>
        <w:t xml:space="preserve"> Ed.</w:t>
      </w:r>
      <w:r w:rsidRPr="0037252A">
        <w:rPr>
          <w:rFonts w:asciiTheme="minorHAnsi" w:hAnsiTheme="minorHAnsi"/>
          <w:lang w:val="en-US"/>
        </w:rPr>
        <w:t xml:space="preserve"> </w:t>
      </w:r>
      <w:r w:rsidRPr="0037252A">
        <w:rPr>
          <w:rFonts w:asciiTheme="minorHAnsi" w:hAnsiTheme="minorHAnsi"/>
          <w:b/>
          <w:lang w:val="en-US"/>
        </w:rPr>
        <w:t>37</w:t>
      </w:r>
      <w:r w:rsidR="00886EDF" w:rsidRPr="0037252A">
        <w:rPr>
          <w:rFonts w:asciiTheme="minorHAnsi" w:hAnsiTheme="minorHAnsi"/>
          <w:b/>
          <w:lang w:val="en-US"/>
        </w:rPr>
        <w:t xml:space="preserve"> </w:t>
      </w:r>
      <w:r w:rsidRPr="0037252A">
        <w:rPr>
          <w:rFonts w:asciiTheme="minorHAnsi" w:hAnsiTheme="minorHAnsi"/>
          <w:lang w:val="en-US"/>
        </w:rPr>
        <w:t>(17), 2201–2205 (1998).</w:t>
      </w:r>
    </w:p>
    <w:p w:rsidR="002E5318" w:rsidRPr="0037252A" w:rsidRDefault="002E5318" w:rsidP="00110496">
      <w:pPr>
        <w:pStyle w:val="a3"/>
        <w:framePr w:wrap="auto" w:vAnchor="margin" w:yAlign="inline"/>
        <w:numPr>
          <w:ilvl w:val="0"/>
          <w:numId w:val="38"/>
        </w:numPr>
        <w:spacing w:line="240" w:lineRule="auto"/>
        <w:ind w:left="567" w:hanging="567"/>
        <w:rPr>
          <w:rFonts w:asciiTheme="minorHAnsi" w:hAnsiTheme="minorHAnsi"/>
          <w:lang w:val="en-US"/>
        </w:rPr>
      </w:pPr>
      <w:proofErr w:type="spellStart"/>
      <w:r w:rsidRPr="0037252A">
        <w:rPr>
          <w:rFonts w:asciiTheme="minorHAnsi" w:hAnsiTheme="minorHAnsi"/>
          <w:lang w:val="en-US"/>
        </w:rPr>
        <w:t>Antipov</w:t>
      </w:r>
      <w:proofErr w:type="spellEnd"/>
      <w:r w:rsidRPr="0037252A">
        <w:rPr>
          <w:rFonts w:asciiTheme="minorHAnsi" w:hAnsiTheme="minorHAnsi"/>
          <w:lang w:val="en-US"/>
        </w:rPr>
        <w:t xml:space="preserve">, A.A., </w:t>
      </w:r>
      <w:proofErr w:type="spellStart"/>
      <w:r w:rsidRPr="0037252A">
        <w:rPr>
          <w:rFonts w:asciiTheme="minorHAnsi" w:hAnsiTheme="minorHAnsi"/>
          <w:lang w:val="en-US"/>
        </w:rPr>
        <w:t>Shchukin</w:t>
      </w:r>
      <w:proofErr w:type="spellEnd"/>
      <w:r w:rsidRPr="0037252A">
        <w:rPr>
          <w:rFonts w:asciiTheme="minorHAnsi" w:hAnsiTheme="minorHAnsi"/>
          <w:lang w:val="en-US"/>
        </w:rPr>
        <w:t xml:space="preserve">, D., </w:t>
      </w:r>
      <w:proofErr w:type="spellStart"/>
      <w:r w:rsidRPr="0037252A">
        <w:rPr>
          <w:rFonts w:asciiTheme="minorHAnsi" w:hAnsiTheme="minorHAnsi"/>
          <w:lang w:val="en-US"/>
        </w:rPr>
        <w:t>Fedutik</w:t>
      </w:r>
      <w:proofErr w:type="spellEnd"/>
      <w:r w:rsidRPr="0037252A">
        <w:rPr>
          <w:rFonts w:asciiTheme="minorHAnsi" w:hAnsiTheme="minorHAnsi"/>
          <w:lang w:val="en-US"/>
        </w:rPr>
        <w:t xml:space="preserve">, Y., </w:t>
      </w:r>
      <w:proofErr w:type="spellStart"/>
      <w:r w:rsidRPr="0037252A">
        <w:rPr>
          <w:rFonts w:asciiTheme="minorHAnsi" w:hAnsiTheme="minorHAnsi"/>
          <w:lang w:val="en-US"/>
        </w:rPr>
        <w:t>Petrov</w:t>
      </w:r>
      <w:proofErr w:type="spellEnd"/>
      <w:r w:rsidRPr="0037252A">
        <w:rPr>
          <w:rFonts w:asciiTheme="minorHAnsi" w:hAnsiTheme="minorHAnsi"/>
          <w:lang w:val="en-US"/>
        </w:rPr>
        <w:t xml:space="preserve">, A.I., </w:t>
      </w:r>
      <w:proofErr w:type="spellStart"/>
      <w:r w:rsidRPr="0037252A">
        <w:rPr>
          <w:rFonts w:asciiTheme="minorHAnsi" w:hAnsiTheme="minorHAnsi"/>
          <w:lang w:val="en-US"/>
        </w:rPr>
        <w:t>Sukhorukov</w:t>
      </w:r>
      <w:proofErr w:type="spellEnd"/>
      <w:r w:rsidRPr="0037252A">
        <w:rPr>
          <w:rFonts w:asciiTheme="minorHAnsi" w:hAnsiTheme="minorHAnsi"/>
          <w:lang w:val="en-US"/>
        </w:rPr>
        <w:t xml:space="preserve">, G.B., </w:t>
      </w:r>
      <w:proofErr w:type="spellStart"/>
      <w:r w:rsidRPr="0037252A">
        <w:rPr>
          <w:rFonts w:asciiTheme="minorHAnsi" w:hAnsiTheme="minorHAnsi"/>
          <w:lang w:val="en-US"/>
        </w:rPr>
        <w:t>Möhwald</w:t>
      </w:r>
      <w:proofErr w:type="spellEnd"/>
      <w:r w:rsidRPr="0037252A">
        <w:rPr>
          <w:rFonts w:asciiTheme="minorHAnsi" w:hAnsiTheme="minorHAnsi"/>
          <w:lang w:val="en-US"/>
        </w:rPr>
        <w:t xml:space="preserve">, H. Carbonate microparticles for hollow polyelectrolyte capsules fabrication. </w:t>
      </w:r>
      <w:r w:rsidRPr="0037252A">
        <w:rPr>
          <w:rFonts w:asciiTheme="minorHAnsi" w:hAnsiTheme="minorHAnsi"/>
          <w:i/>
          <w:lang w:val="en-US"/>
        </w:rPr>
        <w:t>Colloids Surf. A</w:t>
      </w:r>
      <w:r w:rsidR="00246530" w:rsidRPr="00246530">
        <w:rPr>
          <w:rFonts w:asciiTheme="minorHAnsi" w:hAnsiTheme="minorHAnsi"/>
          <w:lang w:val="en-US"/>
        </w:rPr>
        <w:t>.</w:t>
      </w:r>
      <w:r w:rsidRPr="0037252A">
        <w:rPr>
          <w:rFonts w:asciiTheme="minorHAnsi" w:hAnsiTheme="minorHAnsi"/>
          <w:lang w:val="en-US"/>
        </w:rPr>
        <w:t xml:space="preserve"> (224), 175–183 (2003).</w:t>
      </w:r>
    </w:p>
    <w:p w:rsidR="002E5318" w:rsidRPr="0037252A" w:rsidRDefault="002E5318" w:rsidP="002177FF">
      <w:pPr>
        <w:pStyle w:val="a3"/>
        <w:framePr w:wrap="auto" w:vAnchor="margin" w:yAlign="inline"/>
        <w:numPr>
          <w:ilvl w:val="0"/>
          <w:numId w:val="38"/>
        </w:numPr>
        <w:spacing w:line="240" w:lineRule="auto"/>
        <w:ind w:left="567" w:hanging="567"/>
        <w:rPr>
          <w:rFonts w:asciiTheme="minorHAnsi" w:hAnsiTheme="minorHAnsi"/>
          <w:lang w:val="en-US"/>
        </w:rPr>
      </w:pPr>
      <w:proofErr w:type="spellStart"/>
      <w:r w:rsidRPr="0037252A">
        <w:rPr>
          <w:rFonts w:asciiTheme="minorHAnsi" w:hAnsiTheme="minorHAnsi"/>
          <w:lang w:val="en-US"/>
        </w:rPr>
        <w:t>Gaponik</w:t>
      </w:r>
      <w:proofErr w:type="spellEnd"/>
      <w:r w:rsidRPr="0037252A">
        <w:rPr>
          <w:rFonts w:asciiTheme="minorHAnsi" w:hAnsiTheme="minorHAnsi"/>
          <w:lang w:val="en-US"/>
        </w:rPr>
        <w:t xml:space="preserve">, N., </w:t>
      </w:r>
      <w:proofErr w:type="spellStart"/>
      <w:r w:rsidRPr="0037252A">
        <w:rPr>
          <w:rFonts w:asciiTheme="minorHAnsi" w:hAnsiTheme="minorHAnsi"/>
          <w:lang w:val="en-US"/>
        </w:rPr>
        <w:t>Radtchenko</w:t>
      </w:r>
      <w:proofErr w:type="spellEnd"/>
      <w:r w:rsidRPr="0037252A">
        <w:rPr>
          <w:rFonts w:asciiTheme="minorHAnsi" w:hAnsiTheme="minorHAnsi"/>
          <w:lang w:val="en-US"/>
        </w:rPr>
        <w:t xml:space="preserve">, I.L., </w:t>
      </w:r>
      <w:proofErr w:type="spellStart"/>
      <w:r w:rsidRPr="0037252A">
        <w:rPr>
          <w:rFonts w:asciiTheme="minorHAnsi" w:hAnsiTheme="minorHAnsi"/>
          <w:lang w:val="en-US"/>
        </w:rPr>
        <w:t>Gerstenberger</w:t>
      </w:r>
      <w:proofErr w:type="spellEnd"/>
      <w:r w:rsidRPr="0037252A">
        <w:rPr>
          <w:rFonts w:asciiTheme="minorHAnsi" w:hAnsiTheme="minorHAnsi"/>
          <w:lang w:val="en-US"/>
        </w:rPr>
        <w:t xml:space="preserve">, M.R., </w:t>
      </w:r>
      <w:proofErr w:type="spellStart"/>
      <w:r w:rsidRPr="0037252A">
        <w:rPr>
          <w:rFonts w:asciiTheme="minorHAnsi" w:hAnsiTheme="minorHAnsi"/>
          <w:lang w:val="en-US"/>
        </w:rPr>
        <w:t>Fedutik</w:t>
      </w:r>
      <w:proofErr w:type="spellEnd"/>
      <w:r w:rsidRPr="0037252A">
        <w:rPr>
          <w:rFonts w:asciiTheme="minorHAnsi" w:hAnsiTheme="minorHAnsi"/>
          <w:lang w:val="en-US"/>
        </w:rPr>
        <w:t xml:space="preserve">, Y.A., </w:t>
      </w:r>
      <w:proofErr w:type="spellStart"/>
      <w:r w:rsidRPr="0037252A">
        <w:rPr>
          <w:rFonts w:asciiTheme="minorHAnsi" w:hAnsiTheme="minorHAnsi"/>
          <w:lang w:val="en-US"/>
        </w:rPr>
        <w:t>Sukhorukov</w:t>
      </w:r>
      <w:proofErr w:type="spellEnd"/>
      <w:r w:rsidRPr="0037252A">
        <w:rPr>
          <w:rFonts w:asciiTheme="minorHAnsi" w:hAnsiTheme="minorHAnsi"/>
          <w:lang w:val="en-US"/>
        </w:rPr>
        <w:t xml:space="preserve">, G.B., </w:t>
      </w:r>
      <w:proofErr w:type="spellStart"/>
      <w:r w:rsidRPr="0037252A">
        <w:rPr>
          <w:rFonts w:asciiTheme="minorHAnsi" w:hAnsiTheme="minorHAnsi"/>
          <w:lang w:val="en-US"/>
        </w:rPr>
        <w:t>Rogach</w:t>
      </w:r>
      <w:proofErr w:type="spellEnd"/>
      <w:r w:rsidRPr="0037252A">
        <w:rPr>
          <w:rFonts w:asciiTheme="minorHAnsi" w:hAnsiTheme="minorHAnsi"/>
          <w:lang w:val="en-US"/>
        </w:rPr>
        <w:t xml:space="preserve">, A.L. Labeling of biocompatible polymer microcapsules with near-infrared emitting </w:t>
      </w:r>
      <w:proofErr w:type="spellStart"/>
      <w:r w:rsidRPr="0037252A">
        <w:rPr>
          <w:rFonts w:asciiTheme="minorHAnsi" w:hAnsiTheme="minorHAnsi"/>
          <w:lang w:val="en-US"/>
        </w:rPr>
        <w:t>nanocrystals</w:t>
      </w:r>
      <w:proofErr w:type="spellEnd"/>
      <w:r w:rsidRPr="0037252A">
        <w:rPr>
          <w:rFonts w:asciiTheme="minorHAnsi" w:hAnsiTheme="minorHAnsi"/>
          <w:lang w:val="en-US"/>
        </w:rPr>
        <w:t xml:space="preserve">. </w:t>
      </w:r>
      <w:r w:rsidRPr="0037252A">
        <w:rPr>
          <w:rFonts w:asciiTheme="minorHAnsi" w:hAnsiTheme="minorHAnsi"/>
          <w:i/>
          <w:lang w:val="en-US"/>
        </w:rPr>
        <w:t xml:space="preserve">Nano </w:t>
      </w:r>
      <w:proofErr w:type="spellStart"/>
      <w:r w:rsidRPr="0037252A">
        <w:rPr>
          <w:rFonts w:asciiTheme="minorHAnsi" w:hAnsiTheme="minorHAnsi"/>
          <w:i/>
          <w:lang w:val="en-US"/>
        </w:rPr>
        <w:t>Lett</w:t>
      </w:r>
      <w:proofErr w:type="spellEnd"/>
      <w:r w:rsidRPr="0037252A">
        <w:rPr>
          <w:rFonts w:asciiTheme="minorHAnsi" w:hAnsiTheme="minorHAnsi"/>
          <w:lang w:val="en-US"/>
        </w:rPr>
        <w:t xml:space="preserve">. </w:t>
      </w:r>
      <w:r w:rsidRPr="0037252A">
        <w:rPr>
          <w:rFonts w:asciiTheme="minorHAnsi" w:hAnsiTheme="minorHAnsi"/>
          <w:b/>
          <w:lang w:val="en-US"/>
        </w:rPr>
        <w:t>3</w:t>
      </w:r>
      <w:r w:rsidR="00886EDF" w:rsidRPr="0037252A">
        <w:rPr>
          <w:rFonts w:asciiTheme="minorHAnsi" w:hAnsiTheme="minorHAnsi"/>
          <w:b/>
          <w:lang w:val="en-US"/>
        </w:rPr>
        <w:t xml:space="preserve"> </w:t>
      </w:r>
      <w:r w:rsidRPr="0037252A">
        <w:rPr>
          <w:rFonts w:asciiTheme="minorHAnsi" w:hAnsiTheme="minorHAnsi"/>
          <w:lang w:val="en-US"/>
        </w:rPr>
        <w:t>(3), 369–372 (2003).</w:t>
      </w:r>
    </w:p>
    <w:p w:rsidR="002E5318" w:rsidRPr="0037252A" w:rsidRDefault="002E5318" w:rsidP="002177FF">
      <w:pPr>
        <w:pStyle w:val="a3"/>
        <w:framePr w:wrap="auto" w:vAnchor="margin" w:yAlign="inline"/>
        <w:numPr>
          <w:ilvl w:val="0"/>
          <w:numId w:val="38"/>
        </w:numPr>
        <w:spacing w:line="240" w:lineRule="auto"/>
        <w:ind w:left="567" w:hanging="567"/>
        <w:rPr>
          <w:rFonts w:asciiTheme="minorHAnsi" w:hAnsiTheme="minorHAnsi"/>
          <w:lang w:val="en-US"/>
        </w:rPr>
      </w:pPr>
      <w:proofErr w:type="spellStart"/>
      <w:r w:rsidRPr="0037252A">
        <w:rPr>
          <w:rFonts w:asciiTheme="minorHAnsi" w:hAnsiTheme="minorHAnsi"/>
          <w:lang w:val="en-US"/>
        </w:rPr>
        <w:t>Volodkin</w:t>
      </w:r>
      <w:proofErr w:type="spellEnd"/>
      <w:r w:rsidRPr="0037252A">
        <w:rPr>
          <w:rFonts w:asciiTheme="minorHAnsi" w:hAnsiTheme="minorHAnsi"/>
          <w:lang w:val="en-US"/>
        </w:rPr>
        <w:t xml:space="preserve">, D.V., </w:t>
      </w:r>
      <w:proofErr w:type="spellStart"/>
      <w:r w:rsidRPr="0037252A">
        <w:rPr>
          <w:rFonts w:asciiTheme="minorHAnsi" w:hAnsiTheme="minorHAnsi"/>
          <w:lang w:val="en-US"/>
        </w:rPr>
        <w:t>Larionova</w:t>
      </w:r>
      <w:proofErr w:type="spellEnd"/>
      <w:r w:rsidRPr="0037252A">
        <w:rPr>
          <w:rFonts w:asciiTheme="minorHAnsi" w:hAnsiTheme="minorHAnsi"/>
          <w:lang w:val="en-US"/>
        </w:rPr>
        <w:t xml:space="preserve">, N.I., </w:t>
      </w:r>
      <w:proofErr w:type="spellStart"/>
      <w:r w:rsidRPr="0037252A">
        <w:rPr>
          <w:rFonts w:asciiTheme="minorHAnsi" w:hAnsiTheme="minorHAnsi"/>
          <w:lang w:val="en-US"/>
        </w:rPr>
        <w:t>Sukhorukov</w:t>
      </w:r>
      <w:proofErr w:type="spellEnd"/>
      <w:r w:rsidRPr="0037252A">
        <w:rPr>
          <w:rFonts w:asciiTheme="minorHAnsi" w:hAnsiTheme="minorHAnsi"/>
          <w:lang w:val="en-US"/>
        </w:rPr>
        <w:t>, G.B. Protein encapsulation via porous CaCO</w:t>
      </w:r>
      <w:r w:rsidRPr="0037252A">
        <w:rPr>
          <w:rFonts w:asciiTheme="minorHAnsi" w:hAnsiTheme="minorHAnsi"/>
          <w:vertAlign w:val="subscript"/>
          <w:lang w:val="en-US"/>
        </w:rPr>
        <w:t>3</w:t>
      </w:r>
      <w:r w:rsidRPr="0037252A">
        <w:rPr>
          <w:rFonts w:asciiTheme="minorHAnsi" w:hAnsiTheme="minorHAnsi"/>
          <w:lang w:val="en-US"/>
        </w:rPr>
        <w:t xml:space="preserve"> </w:t>
      </w:r>
      <w:proofErr w:type="spellStart"/>
      <w:r w:rsidRPr="0037252A">
        <w:rPr>
          <w:rFonts w:asciiTheme="minorHAnsi" w:hAnsiTheme="minorHAnsi"/>
          <w:lang w:val="en-US"/>
        </w:rPr>
        <w:t>microparticles</w:t>
      </w:r>
      <w:proofErr w:type="spellEnd"/>
      <w:r w:rsidRPr="0037252A">
        <w:rPr>
          <w:rFonts w:asciiTheme="minorHAnsi" w:hAnsiTheme="minorHAnsi"/>
          <w:lang w:val="en-US"/>
        </w:rPr>
        <w:t xml:space="preserve"> </w:t>
      </w:r>
      <w:proofErr w:type="spellStart"/>
      <w:r w:rsidRPr="0037252A">
        <w:rPr>
          <w:rFonts w:asciiTheme="minorHAnsi" w:hAnsiTheme="minorHAnsi"/>
          <w:lang w:val="en-US"/>
        </w:rPr>
        <w:t>templating</w:t>
      </w:r>
      <w:proofErr w:type="spellEnd"/>
      <w:r w:rsidRPr="0037252A">
        <w:rPr>
          <w:rFonts w:asciiTheme="minorHAnsi" w:hAnsiTheme="minorHAnsi"/>
          <w:lang w:val="en-US"/>
        </w:rPr>
        <w:t xml:space="preserve">. </w:t>
      </w:r>
      <w:proofErr w:type="spellStart"/>
      <w:r w:rsidRPr="0037252A">
        <w:rPr>
          <w:rFonts w:asciiTheme="minorHAnsi" w:hAnsiTheme="minorHAnsi"/>
          <w:i/>
          <w:lang w:val="en-US"/>
        </w:rPr>
        <w:t>Biomacromolecules</w:t>
      </w:r>
      <w:proofErr w:type="spellEnd"/>
      <w:r w:rsidRPr="0037252A">
        <w:rPr>
          <w:rFonts w:asciiTheme="minorHAnsi" w:hAnsiTheme="minorHAnsi"/>
          <w:lang w:val="en-US"/>
        </w:rPr>
        <w:t xml:space="preserve">. </w:t>
      </w:r>
      <w:r w:rsidRPr="0037252A">
        <w:rPr>
          <w:rFonts w:asciiTheme="minorHAnsi" w:hAnsiTheme="minorHAnsi"/>
          <w:b/>
          <w:lang w:val="en-US"/>
        </w:rPr>
        <w:t>5</w:t>
      </w:r>
      <w:r w:rsidRPr="0037252A">
        <w:rPr>
          <w:rFonts w:asciiTheme="minorHAnsi" w:hAnsiTheme="minorHAnsi"/>
          <w:lang w:val="en-US"/>
        </w:rPr>
        <w:t xml:space="preserve"> (5), 1962–1972 (2004).</w:t>
      </w:r>
    </w:p>
    <w:p w:rsidR="002E5318" w:rsidRPr="0037252A" w:rsidRDefault="002E5318" w:rsidP="002177FF">
      <w:pPr>
        <w:pStyle w:val="a3"/>
        <w:framePr w:wrap="auto" w:vAnchor="margin" w:yAlign="inline"/>
        <w:numPr>
          <w:ilvl w:val="0"/>
          <w:numId w:val="38"/>
        </w:numPr>
        <w:spacing w:line="240" w:lineRule="auto"/>
        <w:ind w:left="567" w:hanging="567"/>
        <w:rPr>
          <w:rFonts w:asciiTheme="minorHAnsi" w:hAnsiTheme="minorHAnsi"/>
          <w:lang w:val="en-US"/>
        </w:rPr>
      </w:pPr>
      <w:proofErr w:type="spellStart"/>
      <w:r w:rsidRPr="0037252A">
        <w:rPr>
          <w:rFonts w:asciiTheme="minorHAnsi" w:hAnsiTheme="minorHAnsi"/>
          <w:lang w:val="en-US"/>
        </w:rPr>
        <w:t>Tzaneva</w:t>
      </w:r>
      <w:proofErr w:type="spellEnd"/>
      <w:r w:rsidRPr="0037252A">
        <w:rPr>
          <w:rFonts w:asciiTheme="minorHAnsi" w:hAnsiTheme="minorHAnsi"/>
          <w:lang w:val="en-US"/>
        </w:rPr>
        <w:t xml:space="preserve">, V., Perry, S.F. A Time differential staining technique coupled with full bilateral gill denervation to study </w:t>
      </w:r>
      <w:proofErr w:type="spellStart"/>
      <w:r w:rsidRPr="0037252A">
        <w:rPr>
          <w:rFonts w:asciiTheme="minorHAnsi" w:hAnsiTheme="minorHAnsi"/>
          <w:lang w:val="en-US"/>
        </w:rPr>
        <w:t>ionocytes</w:t>
      </w:r>
      <w:proofErr w:type="spellEnd"/>
      <w:r w:rsidRPr="0037252A">
        <w:rPr>
          <w:rFonts w:asciiTheme="minorHAnsi" w:hAnsiTheme="minorHAnsi"/>
          <w:lang w:val="en-US"/>
        </w:rPr>
        <w:t xml:space="preserve"> in fish. </w:t>
      </w:r>
      <w:r w:rsidR="00886EDF" w:rsidRPr="0037252A">
        <w:rPr>
          <w:rFonts w:asciiTheme="minorHAnsi" w:hAnsiTheme="minorHAnsi"/>
          <w:i/>
          <w:lang w:val="en-US"/>
        </w:rPr>
        <w:t>J</w:t>
      </w:r>
      <w:r w:rsidR="00F40723" w:rsidRPr="006F5D0F">
        <w:rPr>
          <w:rFonts w:asciiTheme="minorHAnsi" w:hAnsiTheme="minorHAnsi"/>
          <w:i/>
          <w:lang w:val="en-US"/>
        </w:rPr>
        <w:t>.</w:t>
      </w:r>
      <w:r w:rsidR="00886EDF" w:rsidRPr="0037252A">
        <w:rPr>
          <w:rFonts w:asciiTheme="minorHAnsi" w:hAnsiTheme="minorHAnsi"/>
          <w:i/>
          <w:lang w:val="en-US"/>
        </w:rPr>
        <w:t xml:space="preserve"> Vis</w:t>
      </w:r>
      <w:r w:rsidR="00F40723" w:rsidRPr="006F5D0F">
        <w:rPr>
          <w:rFonts w:asciiTheme="minorHAnsi" w:hAnsiTheme="minorHAnsi"/>
          <w:i/>
          <w:lang w:val="en-US"/>
        </w:rPr>
        <w:t>.</w:t>
      </w:r>
      <w:r w:rsidRPr="0037252A">
        <w:rPr>
          <w:rFonts w:asciiTheme="minorHAnsi" w:hAnsiTheme="minorHAnsi"/>
          <w:i/>
          <w:lang w:val="en-US"/>
        </w:rPr>
        <w:t xml:space="preserve"> Exp.</w:t>
      </w:r>
      <w:r w:rsidR="00886EDF" w:rsidRPr="0037252A">
        <w:rPr>
          <w:rFonts w:asciiTheme="minorHAnsi" w:hAnsiTheme="minorHAnsi"/>
          <w:lang w:val="en-US"/>
        </w:rPr>
        <w:t xml:space="preserve"> (97), e52548 </w:t>
      </w:r>
      <w:r w:rsidRPr="0037252A">
        <w:rPr>
          <w:rFonts w:asciiTheme="minorHAnsi" w:hAnsiTheme="minorHAnsi"/>
          <w:lang w:val="en-US"/>
        </w:rPr>
        <w:t>(2015).</w:t>
      </w:r>
    </w:p>
    <w:p w:rsidR="002E5318" w:rsidRPr="0037252A" w:rsidRDefault="002E5318" w:rsidP="008A757F">
      <w:pPr>
        <w:pStyle w:val="a3"/>
        <w:framePr w:wrap="auto" w:vAnchor="margin" w:yAlign="inline"/>
        <w:spacing w:line="240" w:lineRule="auto"/>
        <w:ind w:left="567"/>
        <w:rPr>
          <w:rFonts w:asciiTheme="minorHAnsi" w:hAnsiTheme="minorHAnsi"/>
          <w:lang w:val="en-US"/>
        </w:rPr>
      </w:pPr>
    </w:p>
    <w:sectPr w:rsidR="002E5318" w:rsidRPr="0037252A" w:rsidSect="00D11D28">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4F0" w:rsidRDefault="006534F0" w:rsidP="00350A27">
      <w:pPr>
        <w:spacing w:line="240" w:lineRule="auto"/>
      </w:pPr>
      <w:r>
        <w:separator/>
      </w:r>
    </w:p>
  </w:endnote>
  <w:endnote w:type="continuationSeparator" w:id="0">
    <w:p w:rsidR="006534F0" w:rsidRDefault="006534F0" w:rsidP="00350A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800022EF" w:usb1="C000205A" w:usb2="00000008" w:usb3="00000000" w:csb0="00000057"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4F0" w:rsidRDefault="006534F0" w:rsidP="00350A27">
      <w:pPr>
        <w:spacing w:line="240" w:lineRule="auto"/>
      </w:pPr>
      <w:r>
        <w:separator/>
      </w:r>
    </w:p>
  </w:footnote>
  <w:footnote w:type="continuationSeparator" w:id="0">
    <w:p w:rsidR="006534F0" w:rsidRDefault="006534F0" w:rsidP="00350A2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9.9pt;height:32.6pt;visibility:visible;mso-wrap-style:square" o:bullet="t">
        <v:imagedata r:id="rId1" o:title=""/>
      </v:shape>
    </w:pict>
  </w:numPicBullet>
  <w:abstractNum w:abstractNumId="0">
    <w:nsid w:val="FFFFFF7C"/>
    <w:multiLevelType w:val="singleLevel"/>
    <w:tmpl w:val="E40EA454"/>
    <w:lvl w:ilvl="0">
      <w:start w:val="1"/>
      <w:numFmt w:val="decimal"/>
      <w:lvlText w:val="%1."/>
      <w:lvlJc w:val="left"/>
      <w:pPr>
        <w:tabs>
          <w:tab w:val="num" w:pos="1800"/>
        </w:tabs>
        <w:ind w:left="1800" w:hanging="360"/>
      </w:pPr>
    </w:lvl>
  </w:abstractNum>
  <w:abstractNum w:abstractNumId="1">
    <w:nsid w:val="FFFFFF7D"/>
    <w:multiLevelType w:val="singleLevel"/>
    <w:tmpl w:val="24D8F6DC"/>
    <w:lvl w:ilvl="0">
      <w:start w:val="1"/>
      <w:numFmt w:val="decimal"/>
      <w:lvlText w:val="%1."/>
      <w:lvlJc w:val="left"/>
      <w:pPr>
        <w:tabs>
          <w:tab w:val="num" w:pos="1440"/>
        </w:tabs>
        <w:ind w:left="1440" w:hanging="360"/>
      </w:pPr>
    </w:lvl>
  </w:abstractNum>
  <w:abstractNum w:abstractNumId="2">
    <w:nsid w:val="FFFFFF7E"/>
    <w:multiLevelType w:val="singleLevel"/>
    <w:tmpl w:val="9C200772"/>
    <w:lvl w:ilvl="0">
      <w:start w:val="1"/>
      <w:numFmt w:val="decimal"/>
      <w:lvlText w:val="%1."/>
      <w:lvlJc w:val="left"/>
      <w:pPr>
        <w:tabs>
          <w:tab w:val="num" w:pos="1080"/>
        </w:tabs>
        <w:ind w:left="1080" w:hanging="360"/>
      </w:pPr>
    </w:lvl>
  </w:abstractNum>
  <w:abstractNum w:abstractNumId="3">
    <w:nsid w:val="FFFFFF7F"/>
    <w:multiLevelType w:val="singleLevel"/>
    <w:tmpl w:val="1884F3C0"/>
    <w:lvl w:ilvl="0">
      <w:start w:val="1"/>
      <w:numFmt w:val="decimal"/>
      <w:lvlText w:val="%1."/>
      <w:lvlJc w:val="left"/>
      <w:pPr>
        <w:tabs>
          <w:tab w:val="num" w:pos="720"/>
        </w:tabs>
        <w:ind w:left="720" w:hanging="360"/>
      </w:pPr>
    </w:lvl>
  </w:abstractNum>
  <w:abstractNum w:abstractNumId="4">
    <w:nsid w:val="FFFFFF80"/>
    <w:multiLevelType w:val="singleLevel"/>
    <w:tmpl w:val="ED4402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A70E2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7B47A8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C94618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3CA14E0"/>
    <w:lvl w:ilvl="0">
      <w:start w:val="1"/>
      <w:numFmt w:val="decimal"/>
      <w:lvlText w:val="%1."/>
      <w:lvlJc w:val="left"/>
      <w:pPr>
        <w:tabs>
          <w:tab w:val="num" w:pos="360"/>
        </w:tabs>
        <w:ind w:left="360" w:hanging="360"/>
      </w:pPr>
    </w:lvl>
  </w:abstractNum>
  <w:abstractNum w:abstractNumId="9">
    <w:nsid w:val="FFFFFF89"/>
    <w:multiLevelType w:val="singleLevel"/>
    <w:tmpl w:val="8B2CBDFC"/>
    <w:lvl w:ilvl="0">
      <w:start w:val="1"/>
      <w:numFmt w:val="bullet"/>
      <w:lvlText w:val=""/>
      <w:lvlJc w:val="left"/>
      <w:pPr>
        <w:tabs>
          <w:tab w:val="num" w:pos="360"/>
        </w:tabs>
        <w:ind w:left="360" w:hanging="360"/>
      </w:pPr>
      <w:rPr>
        <w:rFonts w:ascii="Symbol" w:hAnsi="Symbol" w:hint="default"/>
      </w:rPr>
    </w:lvl>
  </w:abstractNum>
  <w:abstractNum w:abstractNumId="10">
    <w:nsid w:val="00893200"/>
    <w:multiLevelType w:val="hybridMultilevel"/>
    <w:tmpl w:val="C4CEAF54"/>
    <w:lvl w:ilvl="0" w:tplc="1264E5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E74088"/>
    <w:multiLevelType w:val="multilevel"/>
    <w:tmpl w:val="A0068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AD654AF"/>
    <w:multiLevelType w:val="hybridMultilevel"/>
    <w:tmpl w:val="FE9C555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0BC535EA"/>
    <w:multiLevelType w:val="hybridMultilevel"/>
    <w:tmpl w:val="1CA40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316613D"/>
    <w:multiLevelType w:val="hybridMultilevel"/>
    <w:tmpl w:val="519435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440047"/>
    <w:multiLevelType w:val="hybridMultilevel"/>
    <w:tmpl w:val="ABE2853A"/>
    <w:lvl w:ilvl="0" w:tplc="0419000F">
      <w:start w:val="1"/>
      <w:numFmt w:val="decimal"/>
      <w:lvlText w:val="%1."/>
      <w:lvlJc w:val="left"/>
      <w:pPr>
        <w:ind w:left="721" w:hanging="360"/>
      </w:p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18">
    <w:nsid w:val="22D90947"/>
    <w:multiLevelType w:val="hybridMultilevel"/>
    <w:tmpl w:val="0F22E1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23AB0D44"/>
    <w:multiLevelType w:val="hybridMultilevel"/>
    <w:tmpl w:val="6276D5BA"/>
    <w:lvl w:ilvl="0" w:tplc="CDA83A58">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42A0805"/>
    <w:multiLevelType w:val="hybridMultilevel"/>
    <w:tmpl w:val="94B2D938"/>
    <w:lvl w:ilvl="0" w:tplc="7374BB94">
      <w:start w:val="1"/>
      <w:numFmt w:val="decimal"/>
      <w:lvlText w:val="%1."/>
      <w:lvlJc w:val="left"/>
      <w:pPr>
        <w:ind w:left="362" w:hanging="360"/>
      </w:pPr>
      <w:rPr>
        <w:rFonts w:hint="default"/>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21">
    <w:nsid w:val="244113EF"/>
    <w:multiLevelType w:val="hybridMultilevel"/>
    <w:tmpl w:val="EB18A0A8"/>
    <w:lvl w:ilvl="0" w:tplc="7374BB94">
      <w:start w:val="1"/>
      <w:numFmt w:val="decimal"/>
      <w:lvlText w:val="%1."/>
      <w:lvlJc w:val="left"/>
      <w:pPr>
        <w:ind w:left="362" w:hanging="360"/>
      </w:pPr>
      <w:rPr>
        <w:rFonts w:hint="default"/>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22">
    <w:nsid w:val="253D5AE7"/>
    <w:multiLevelType w:val="hybridMultilevel"/>
    <w:tmpl w:val="8DE65970"/>
    <w:lvl w:ilvl="0" w:tplc="7374BB94">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23">
    <w:nsid w:val="29BC4F94"/>
    <w:multiLevelType w:val="hybridMultilevel"/>
    <w:tmpl w:val="7AE88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F103AEE"/>
    <w:multiLevelType w:val="hybridMultilevel"/>
    <w:tmpl w:val="0668391E"/>
    <w:lvl w:ilvl="0" w:tplc="AE36E4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3070647D"/>
    <w:multiLevelType w:val="hybridMultilevel"/>
    <w:tmpl w:val="66F8D872"/>
    <w:lvl w:ilvl="0" w:tplc="E71822A4">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8572EA8"/>
    <w:multiLevelType w:val="hybridMultilevel"/>
    <w:tmpl w:val="4E4624C2"/>
    <w:lvl w:ilvl="0" w:tplc="0419000F">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7">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570DD3"/>
    <w:multiLevelType w:val="hybridMultilevel"/>
    <w:tmpl w:val="9596030A"/>
    <w:lvl w:ilvl="0" w:tplc="3390AA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3E2A1703"/>
    <w:multiLevelType w:val="hybridMultilevel"/>
    <w:tmpl w:val="400EA3FC"/>
    <w:lvl w:ilvl="0" w:tplc="A30EE6D4">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03855E3"/>
    <w:multiLevelType w:val="hybridMultilevel"/>
    <w:tmpl w:val="9596030A"/>
    <w:lvl w:ilvl="0" w:tplc="3390AA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7816DD9"/>
    <w:multiLevelType w:val="multilevel"/>
    <w:tmpl w:val="F5EE5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5">
    <w:nsid w:val="4A6C4DFC"/>
    <w:multiLevelType w:val="hybridMultilevel"/>
    <w:tmpl w:val="20F82EB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4CF93766"/>
    <w:multiLevelType w:val="hybridMultilevel"/>
    <w:tmpl w:val="F4D2E69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4FBC1F8D"/>
    <w:multiLevelType w:val="hybridMultilevel"/>
    <w:tmpl w:val="5CE88BA6"/>
    <w:lvl w:ilvl="0" w:tplc="7374BB94">
      <w:start w:val="1"/>
      <w:numFmt w:val="decimal"/>
      <w:lvlText w:val="%1."/>
      <w:lvlJc w:val="left"/>
      <w:pPr>
        <w:ind w:left="362" w:hanging="360"/>
      </w:pPr>
      <w:rPr>
        <w:rFonts w:hint="default"/>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38">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5ED2BD4"/>
    <w:multiLevelType w:val="hybridMultilevel"/>
    <w:tmpl w:val="44B4FC16"/>
    <w:lvl w:ilvl="0" w:tplc="7374BB94">
      <w:start w:val="1"/>
      <w:numFmt w:val="decimal"/>
      <w:lvlText w:val="%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B464D62"/>
    <w:multiLevelType w:val="hybridMultilevel"/>
    <w:tmpl w:val="DCC652F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48B024F"/>
    <w:multiLevelType w:val="hybridMultilevel"/>
    <w:tmpl w:val="8062BC1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6CEC5913"/>
    <w:multiLevelType w:val="hybridMultilevel"/>
    <w:tmpl w:val="E61EBD82"/>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557704"/>
    <w:multiLevelType w:val="hybridMultilevel"/>
    <w:tmpl w:val="6C9072DC"/>
    <w:lvl w:ilvl="0" w:tplc="53D480EC">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4787000"/>
    <w:multiLevelType w:val="hybridMultilevel"/>
    <w:tmpl w:val="DF623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47"/>
  </w:num>
  <w:num w:numId="3">
    <w:abstractNumId w:val="31"/>
  </w:num>
  <w:num w:numId="4">
    <w:abstractNumId w:val="19"/>
  </w:num>
  <w:num w:numId="5">
    <w:abstractNumId w:val="33"/>
  </w:num>
  <w:num w:numId="6">
    <w:abstractNumId w:val="12"/>
  </w:num>
  <w:num w:numId="7">
    <w:abstractNumId w:val="13"/>
  </w:num>
  <w:num w:numId="8">
    <w:abstractNumId w:val="18"/>
  </w:num>
  <w:num w:numId="9">
    <w:abstractNumId w:val="46"/>
  </w:num>
  <w:num w:numId="10">
    <w:abstractNumId w:val="28"/>
  </w:num>
  <w:num w:numId="11">
    <w:abstractNumId w:val="48"/>
  </w:num>
  <w:num w:numId="12">
    <w:abstractNumId w:val="22"/>
  </w:num>
  <w:num w:numId="13">
    <w:abstractNumId w:val="39"/>
  </w:num>
  <w:num w:numId="14">
    <w:abstractNumId w:val="21"/>
  </w:num>
  <w:num w:numId="15">
    <w:abstractNumId w:val="37"/>
  </w:num>
  <w:num w:numId="16">
    <w:abstractNumId w:val="20"/>
  </w:num>
  <w:num w:numId="17">
    <w:abstractNumId w:val="17"/>
  </w:num>
  <w:num w:numId="18">
    <w:abstractNumId w:val="15"/>
  </w:num>
  <w:num w:numId="19">
    <w:abstractNumId w:val="23"/>
  </w:num>
  <w:num w:numId="20">
    <w:abstractNumId w:val="45"/>
  </w:num>
  <w:num w:numId="21">
    <w:abstractNumId w:val="24"/>
  </w:num>
  <w:num w:numId="22">
    <w:abstractNumId w:val="10"/>
  </w:num>
  <w:num w:numId="23">
    <w:abstractNumId w:val="26"/>
  </w:num>
  <w:num w:numId="24">
    <w:abstractNumId w:val="43"/>
  </w:num>
  <w:num w:numId="25">
    <w:abstractNumId w:val="29"/>
  </w:num>
  <w:num w:numId="26">
    <w:abstractNumId w:val="27"/>
  </w:num>
  <w:num w:numId="27">
    <w:abstractNumId w:val="44"/>
  </w:num>
  <w:num w:numId="28">
    <w:abstractNumId w:val="34"/>
  </w:num>
  <w:num w:numId="29">
    <w:abstractNumId w:val="42"/>
  </w:num>
  <w:num w:numId="30">
    <w:abstractNumId w:val="16"/>
  </w:num>
  <w:num w:numId="31">
    <w:abstractNumId w:val="40"/>
  </w:num>
  <w:num w:numId="32">
    <w:abstractNumId w:val="38"/>
  </w:num>
  <w:num w:numId="33">
    <w:abstractNumId w:val="11"/>
  </w:num>
  <w:num w:numId="34">
    <w:abstractNumId w:val="30"/>
  </w:num>
  <w:num w:numId="35">
    <w:abstractNumId w:val="32"/>
  </w:num>
  <w:num w:numId="36">
    <w:abstractNumId w:val="41"/>
  </w:num>
  <w:num w:numId="37">
    <w:abstractNumId w:val="35"/>
  </w:num>
  <w:num w:numId="38">
    <w:abstractNumId w:val="36"/>
  </w:num>
  <w:num w:numId="39">
    <w:abstractNumId w:val="25"/>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characterSpacingControl w:val="doNotCompress"/>
  <w:footnotePr>
    <w:footnote w:id="-1"/>
    <w:footnote w:id="0"/>
  </w:footnotePr>
  <w:endnotePr>
    <w:endnote w:id="-1"/>
    <w:endnote w:id="0"/>
  </w:endnotePr>
  <w:compat>
    <w:compatSetting w:name="compatibilityMode" w:uri="http://schemas.microsoft.com/office/word" w:val="12"/>
  </w:compat>
  <w:docVars>
    <w:docVar w:name="WordTimer" w:val="10340"/>
  </w:docVars>
  <w:rsids>
    <w:rsidRoot w:val="00F030F3"/>
    <w:rsid w:val="0000357F"/>
    <w:rsid w:val="00003606"/>
    <w:rsid w:val="00004732"/>
    <w:rsid w:val="000060C2"/>
    <w:rsid w:val="00007368"/>
    <w:rsid w:val="0000786A"/>
    <w:rsid w:val="00007BDE"/>
    <w:rsid w:val="00007DBC"/>
    <w:rsid w:val="000117C6"/>
    <w:rsid w:val="00012B81"/>
    <w:rsid w:val="0001381B"/>
    <w:rsid w:val="00014508"/>
    <w:rsid w:val="0001772C"/>
    <w:rsid w:val="00017E32"/>
    <w:rsid w:val="00020B02"/>
    <w:rsid w:val="000212FE"/>
    <w:rsid w:val="00022507"/>
    <w:rsid w:val="00022798"/>
    <w:rsid w:val="00022D79"/>
    <w:rsid w:val="00024899"/>
    <w:rsid w:val="00024ACA"/>
    <w:rsid w:val="00026358"/>
    <w:rsid w:val="000313F0"/>
    <w:rsid w:val="00031940"/>
    <w:rsid w:val="000346FC"/>
    <w:rsid w:val="000370BA"/>
    <w:rsid w:val="000370FA"/>
    <w:rsid w:val="000421C6"/>
    <w:rsid w:val="000435FC"/>
    <w:rsid w:val="00043DE0"/>
    <w:rsid w:val="00045AA1"/>
    <w:rsid w:val="00046964"/>
    <w:rsid w:val="00050B7C"/>
    <w:rsid w:val="0005146B"/>
    <w:rsid w:val="00054235"/>
    <w:rsid w:val="0005439E"/>
    <w:rsid w:val="0005587B"/>
    <w:rsid w:val="00057BC4"/>
    <w:rsid w:val="000611EF"/>
    <w:rsid w:val="00061396"/>
    <w:rsid w:val="00061C58"/>
    <w:rsid w:val="000623E3"/>
    <w:rsid w:val="00063805"/>
    <w:rsid w:val="00065427"/>
    <w:rsid w:val="00065528"/>
    <w:rsid w:val="00066CBA"/>
    <w:rsid w:val="000706D5"/>
    <w:rsid w:val="00070AA3"/>
    <w:rsid w:val="00074602"/>
    <w:rsid w:val="00074C68"/>
    <w:rsid w:val="00076A55"/>
    <w:rsid w:val="000773DB"/>
    <w:rsid w:val="0008083D"/>
    <w:rsid w:val="000809D5"/>
    <w:rsid w:val="000816A8"/>
    <w:rsid w:val="00081EE3"/>
    <w:rsid w:val="00082B42"/>
    <w:rsid w:val="000830DE"/>
    <w:rsid w:val="000848A5"/>
    <w:rsid w:val="00086517"/>
    <w:rsid w:val="00086D9F"/>
    <w:rsid w:val="00086FE7"/>
    <w:rsid w:val="0009223E"/>
    <w:rsid w:val="00093924"/>
    <w:rsid w:val="00093A2D"/>
    <w:rsid w:val="00094C93"/>
    <w:rsid w:val="00095A67"/>
    <w:rsid w:val="00095FC1"/>
    <w:rsid w:val="00096B29"/>
    <w:rsid w:val="00097748"/>
    <w:rsid w:val="000A171C"/>
    <w:rsid w:val="000A2821"/>
    <w:rsid w:val="000A5D21"/>
    <w:rsid w:val="000B055E"/>
    <w:rsid w:val="000B081F"/>
    <w:rsid w:val="000B30FE"/>
    <w:rsid w:val="000B6507"/>
    <w:rsid w:val="000B6F03"/>
    <w:rsid w:val="000C0E6A"/>
    <w:rsid w:val="000C1409"/>
    <w:rsid w:val="000C1B41"/>
    <w:rsid w:val="000C36EC"/>
    <w:rsid w:val="000D0760"/>
    <w:rsid w:val="000D1545"/>
    <w:rsid w:val="000D4730"/>
    <w:rsid w:val="000D72E8"/>
    <w:rsid w:val="000D7EA4"/>
    <w:rsid w:val="000E030F"/>
    <w:rsid w:val="000E2107"/>
    <w:rsid w:val="000E2EB9"/>
    <w:rsid w:val="000E3664"/>
    <w:rsid w:val="000E3E70"/>
    <w:rsid w:val="000E4DF0"/>
    <w:rsid w:val="000F063B"/>
    <w:rsid w:val="000F0CEC"/>
    <w:rsid w:val="000F21E1"/>
    <w:rsid w:val="000F22AD"/>
    <w:rsid w:val="000F2E15"/>
    <w:rsid w:val="000F457D"/>
    <w:rsid w:val="000F4941"/>
    <w:rsid w:val="000F7799"/>
    <w:rsid w:val="000F7841"/>
    <w:rsid w:val="000F7CA3"/>
    <w:rsid w:val="0010244B"/>
    <w:rsid w:val="001038FC"/>
    <w:rsid w:val="00103D2B"/>
    <w:rsid w:val="00107BA4"/>
    <w:rsid w:val="00110496"/>
    <w:rsid w:val="0011111E"/>
    <w:rsid w:val="0011153B"/>
    <w:rsid w:val="001121E2"/>
    <w:rsid w:val="001159DD"/>
    <w:rsid w:val="00115FE6"/>
    <w:rsid w:val="00117F7E"/>
    <w:rsid w:val="00120089"/>
    <w:rsid w:val="0012066A"/>
    <w:rsid w:val="00120D89"/>
    <w:rsid w:val="00121661"/>
    <w:rsid w:val="0012552C"/>
    <w:rsid w:val="001255A4"/>
    <w:rsid w:val="0012607D"/>
    <w:rsid w:val="0012653F"/>
    <w:rsid w:val="00126FCD"/>
    <w:rsid w:val="00127FAD"/>
    <w:rsid w:val="0013023D"/>
    <w:rsid w:val="00130518"/>
    <w:rsid w:val="00131C8F"/>
    <w:rsid w:val="00131EA7"/>
    <w:rsid w:val="0013424C"/>
    <w:rsid w:val="0013425E"/>
    <w:rsid w:val="001343C8"/>
    <w:rsid w:val="00134757"/>
    <w:rsid w:val="00135561"/>
    <w:rsid w:val="0013695B"/>
    <w:rsid w:val="00136B43"/>
    <w:rsid w:val="0013799B"/>
    <w:rsid w:val="0014015B"/>
    <w:rsid w:val="001402FF"/>
    <w:rsid w:val="00141249"/>
    <w:rsid w:val="00142B6A"/>
    <w:rsid w:val="00142EB5"/>
    <w:rsid w:val="00143DB9"/>
    <w:rsid w:val="00144047"/>
    <w:rsid w:val="00146811"/>
    <w:rsid w:val="001500D1"/>
    <w:rsid w:val="001510C2"/>
    <w:rsid w:val="001519BE"/>
    <w:rsid w:val="00152E48"/>
    <w:rsid w:val="001533D2"/>
    <w:rsid w:val="00153B2A"/>
    <w:rsid w:val="00154117"/>
    <w:rsid w:val="0015611C"/>
    <w:rsid w:val="00160E6C"/>
    <w:rsid w:val="00162C47"/>
    <w:rsid w:val="00164DE8"/>
    <w:rsid w:val="0016565A"/>
    <w:rsid w:val="001662D4"/>
    <w:rsid w:val="001678B4"/>
    <w:rsid w:val="00167D18"/>
    <w:rsid w:val="00167D5E"/>
    <w:rsid w:val="001717BF"/>
    <w:rsid w:val="001718F0"/>
    <w:rsid w:val="00171E9E"/>
    <w:rsid w:val="0017232E"/>
    <w:rsid w:val="00172369"/>
    <w:rsid w:val="0017274A"/>
    <w:rsid w:val="00174AD6"/>
    <w:rsid w:val="00174E3F"/>
    <w:rsid w:val="0017582A"/>
    <w:rsid w:val="001758B6"/>
    <w:rsid w:val="00176068"/>
    <w:rsid w:val="001761E8"/>
    <w:rsid w:val="00176FC4"/>
    <w:rsid w:val="0018070C"/>
    <w:rsid w:val="0018356B"/>
    <w:rsid w:val="001839AC"/>
    <w:rsid w:val="001842C5"/>
    <w:rsid w:val="001849C3"/>
    <w:rsid w:val="00184F9B"/>
    <w:rsid w:val="00185726"/>
    <w:rsid w:val="00187BF4"/>
    <w:rsid w:val="00191100"/>
    <w:rsid w:val="00191B5E"/>
    <w:rsid w:val="00194486"/>
    <w:rsid w:val="00194C9D"/>
    <w:rsid w:val="00197180"/>
    <w:rsid w:val="001A00C6"/>
    <w:rsid w:val="001A068B"/>
    <w:rsid w:val="001A07D9"/>
    <w:rsid w:val="001A2087"/>
    <w:rsid w:val="001A3A72"/>
    <w:rsid w:val="001A4402"/>
    <w:rsid w:val="001A4B53"/>
    <w:rsid w:val="001A4C1C"/>
    <w:rsid w:val="001A5D65"/>
    <w:rsid w:val="001A5E16"/>
    <w:rsid w:val="001B11EA"/>
    <w:rsid w:val="001B18B5"/>
    <w:rsid w:val="001B259B"/>
    <w:rsid w:val="001B3BE5"/>
    <w:rsid w:val="001B40DE"/>
    <w:rsid w:val="001B760F"/>
    <w:rsid w:val="001C19E7"/>
    <w:rsid w:val="001C3A43"/>
    <w:rsid w:val="001C3F3F"/>
    <w:rsid w:val="001C4B65"/>
    <w:rsid w:val="001C550D"/>
    <w:rsid w:val="001C6A2E"/>
    <w:rsid w:val="001C77C3"/>
    <w:rsid w:val="001D0899"/>
    <w:rsid w:val="001D1185"/>
    <w:rsid w:val="001D146E"/>
    <w:rsid w:val="001D1E69"/>
    <w:rsid w:val="001D1E78"/>
    <w:rsid w:val="001D1FD8"/>
    <w:rsid w:val="001D4AEA"/>
    <w:rsid w:val="001D7498"/>
    <w:rsid w:val="001D78CB"/>
    <w:rsid w:val="001D7AAB"/>
    <w:rsid w:val="001E3696"/>
    <w:rsid w:val="001E3BDC"/>
    <w:rsid w:val="001E622D"/>
    <w:rsid w:val="001E6266"/>
    <w:rsid w:val="001E70A6"/>
    <w:rsid w:val="001E726E"/>
    <w:rsid w:val="001F138B"/>
    <w:rsid w:val="001F1D9D"/>
    <w:rsid w:val="001F35E0"/>
    <w:rsid w:val="001F3908"/>
    <w:rsid w:val="001F41E7"/>
    <w:rsid w:val="001F5F9D"/>
    <w:rsid w:val="001F6B0B"/>
    <w:rsid w:val="001F72C1"/>
    <w:rsid w:val="001F7C92"/>
    <w:rsid w:val="0020093B"/>
    <w:rsid w:val="00200AA4"/>
    <w:rsid w:val="00202E20"/>
    <w:rsid w:val="00203356"/>
    <w:rsid w:val="00203DD3"/>
    <w:rsid w:val="0020404E"/>
    <w:rsid w:val="002052E7"/>
    <w:rsid w:val="0020641F"/>
    <w:rsid w:val="0020725B"/>
    <w:rsid w:val="00210301"/>
    <w:rsid w:val="002146FA"/>
    <w:rsid w:val="002177FF"/>
    <w:rsid w:val="00217E4D"/>
    <w:rsid w:val="00220A9C"/>
    <w:rsid w:val="00220FE0"/>
    <w:rsid w:val="002258E9"/>
    <w:rsid w:val="002275D4"/>
    <w:rsid w:val="0022777C"/>
    <w:rsid w:val="002305FC"/>
    <w:rsid w:val="00230EA4"/>
    <w:rsid w:val="002326E8"/>
    <w:rsid w:val="00233558"/>
    <w:rsid w:val="00235675"/>
    <w:rsid w:val="00235D2C"/>
    <w:rsid w:val="00236DCF"/>
    <w:rsid w:val="0023780B"/>
    <w:rsid w:val="00237862"/>
    <w:rsid w:val="00240B72"/>
    <w:rsid w:val="00241922"/>
    <w:rsid w:val="0024264D"/>
    <w:rsid w:val="00243046"/>
    <w:rsid w:val="00244CCA"/>
    <w:rsid w:val="00245C89"/>
    <w:rsid w:val="00246530"/>
    <w:rsid w:val="00246748"/>
    <w:rsid w:val="00246E35"/>
    <w:rsid w:val="0025011E"/>
    <w:rsid w:val="00252E37"/>
    <w:rsid w:val="0025420A"/>
    <w:rsid w:val="002543F6"/>
    <w:rsid w:val="00254629"/>
    <w:rsid w:val="00255507"/>
    <w:rsid w:val="002601B0"/>
    <w:rsid w:val="002605E4"/>
    <w:rsid w:val="00264B1B"/>
    <w:rsid w:val="00266D92"/>
    <w:rsid w:val="00267059"/>
    <w:rsid w:val="00267841"/>
    <w:rsid w:val="00271E8F"/>
    <w:rsid w:val="00273D53"/>
    <w:rsid w:val="002749E0"/>
    <w:rsid w:val="00275348"/>
    <w:rsid w:val="00276470"/>
    <w:rsid w:val="00280891"/>
    <w:rsid w:val="00280E8E"/>
    <w:rsid w:val="00281E02"/>
    <w:rsid w:val="00282C00"/>
    <w:rsid w:val="002845E4"/>
    <w:rsid w:val="00284B82"/>
    <w:rsid w:val="00286738"/>
    <w:rsid w:val="002871CA"/>
    <w:rsid w:val="00287EED"/>
    <w:rsid w:val="00292D44"/>
    <w:rsid w:val="00294EF5"/>
    <w:rsid w:val="00294FFA"/>
    <w:rsid w:val="0029586A"/>
    <w:rsid w:val="002A002B"/>
    <w:rsid w:val="002A0946"/>
    <w:rsid w:val="002A1C5B"/>
    <w:rsid w:val="002A1DD8"/>
    <w:rsid w:val="002A4097"/>
    <w:rsid w:val="002A6B31"/>
    <w:rsid w:val="002A7391"/>
    <w:rsid w:val="002B11D4"/>
    <w:rsid w:val="002B1C5C"/>
    <w:rsid w:val="002B30E8"/>
    <w:rsid w:val="002B3B49"/>
    <w:rsid w:val="002B3F59"/>
    <w:rsid w:val="002B476D"/>
    <w:rsid w:val="002B5A0A"/>
    <w:rsid w:val="002B6BCD"/>
    <w:rsid w:val="002B6BED"/>
    <w:rsid w:val="002C09D9"/>
    <w:rsid w:val="002C09EB"/>
    <w:rsid w:val="002C31EC"/>
    <w:rsid w:val="002C36B2"/>
    <w:rsid w:val="002C3F62"/>
    <w:rsid w:val="002C447C"/>
    <w:rsid w:val="002C65DB"/>
    <w:rsid w:val="002C6E2E"/>
    <w:rsid w:val="002C7366"/>
    <w:rsid w:val="002C7586"/>
    <w:rsid w:val="002C75A6"/>
    <w:rsid w:val="002C7DE7"/>
    <w:rsid w:val="002D0C72"/>
    <w:rsid w:val="002D23B9"/>
    <w:rsid w:val="002D2B61"/>
    <w:rsid w:val="002D34A1"/>
    <w:rsid w:val="002D3C04"/>
    <w:rsid w:val="002D4184"/>
    <w:rsid w:val="002E19A8"/>
    <w:rsid w:val="002E5318"/>
    <w:rsid w:val="002F1620"/>
    <w:rsid w:val="002F374A"/>
    <w:rsid w:val="002F4C14"/>
    <w:rsid w:val="00301FD5"/>
    <w:rsid w:val="00303919"/>
    <w:rsid w:val="003055F1"/>
    <w:rsid w:val="00305C5D"/>
    <w:rsid w:val="003105FD"/>
    <w:rsid w:val="00310ECF"/>
    <w:rsid w:val="00311209"/>
    <w:rsid w:val="00311876"/>
    <w:rsid w:val="0031291C"/>
    <w:rsid w:val="00312D1E"/>
    <w:rsid w:val="0031374D"/>
    <w:rsid w:val="00314D6D"/>
    <w:rsid w:val="003151F8"/>
    <w:rsid w:val="00316BAF"/>
    <w:rsid w:val="0031728B"/>
    <w:rsid w:val="00317649"/>
    <w:rsid w:val="00320529"/>
    <w:rsid w:val="003227B8"/>
    <w:rsid w:val="00322A84"/>
    <w:rsid w:val="0032300A"/>
    <w:rsid w:val="00324399"/>
    <w:rsid w:val="003271D1"/>
    <w:rsid w:val="0032778E"/>
    <w:rsid w:val="00327B84"/>
    <w:rsid w:val="00330787"/>
    <w:rsid w:val="003324E9"/>
    <w:rsid w:val="00332827"/>
    <w:rsid w:val="00334649"/>
    <w:rsid w:val="00334C8A"/>
    <w:rsid w:val="00336E27"/>
    <w:rsid w:val="00337374"/>
    <w:rsid w:val="0033775A"/>
    <w:rsid w:val="00340FFE"/>
    <w:rsid w:val="00343186"/>
    <w:rsid w:val="003454CF"/>
    <w:rsid w:val="00345560"/>
    <w:rsid w:val="0034795A"/>
    <w:rsid w:val="003479BD"/>
    <w:rsid w:val="00350828"/>
    <w:rsid w:val="00350A27"/>
    <w:rsid w:val="00353307"/>
    <w:rsid w:val="003537D3"/>
    <w:rsid w:val="003549F9"/>
    <w:rsid w:val="00355AAC"/>
    <w:rsid w:val="0035699C"/>
    <w:rsid w:val="003569EE"/>
    <w:rsid w:val="003600B1"/>
    <w:rsid w:val="00360ADE"/>
    <w:rsid w:val="003616F9"/>
    <w:rsid w:val="00363EAF"/>
    <w:rsid w:val="003662E5"/>
    <w:rsid w:val="0036664A"/>
    <w:rsid w:val="00366B5E"/>
    <w:rsid w:val="00366D93"/>
    <w:rsid w:val="00370897"/>
    <w:rsid w:val="0037252A"/>
    <w:rsid w:val="00373133"/>
    <w:rsid w:val="003739CC"/>
    <w:rsid w:val="00373DCD"/>
    <w:rsid w:val="003741D2"/>
    <w:rsid w:val="003758C9"/>
    <w:rsid w:val="00377776"/>
    <w:rsid w:val="003817B2"/>
    <w:rsid w:val="00381C2A"/>
    <w:rsid w:val="003845C5"/>
    <w:rsid w:val="00385B34"/>
    <w:rsid w:val="0038668C"/>
    <w:rsid w:val="00386DFF"/>
    <w:rsid w:val="00387C3A"/>
    <w:rsid w:val="00390848"/>
    <w:rsid w:val="00390BBF"/>
    <w:rsid w:val="00390C09"/>
    <w:rsid w:val="0039313A"/>
    <w:rsid w:val="003936FE"/>
    <w:rsid w:val="00393885"/>
    <w:rsid w:val="003955F3"/>
    <w:rsid w:val="00396969"/>
    <w:rsid w:val="003A3FEE"/>
    <w:rsid w:val="003A49E7"/>
    <w:rsid w:val="003B0E97"/>
    <w:rsid w:val="003B1328"/>
    <w:rsid w:val="003B1513"/>
    <w:rsid w:val="003B17AF"/>
    <w:rsid w:val="003B181C"/>
    <w:rsid w:val="003B18DC"/>
    <w:rsid w:val="003B30BF"/>
    <w:rsid w:val="003B3D5A"/>
    <w:rsid w:val="003B4008"/>
    <w:rsid w:val="003B514A"/>
    <w:rsid w:val="003B5798"/>
    <w:rsid w:val="003B6795"/>
    <w:rsid w:val="003B7EA2"/>
    <w:rsid w:val="003C09E8"/>
    <w:rsid w:val="003C0A07"/>
    <w:rsid w:val="003C0FAB"/>
    <w:rsid w:val="003C13A5"/>
    <w:rsid w:val="003C1920"/>
    <w:rsid w:val="003C283A"/>
    <w:rsid w:val="003C287B"/>
    <w:rsid w:val="003C4465"/>
    <w:rsid w:val="003C5F19"/>
    <w:rsid w:val="003D005F"/>
    <w:rsid w:val="003D12C3"/>
    <w:rsid w:val="003D187A"/>
    <w:rsid w:val="003D1A08"/>
    <w:rsid w:val="003D2EFD"/>
    <w:rsid w:val="003D416B"/>
    <w:rsid w:val="003D6F01"/>
    <w:rsid w:val="003E0269"/>
    <w:rsid w:val="003E1EC2"/>
    <w:rsid w:val="003E2135"/>
    <w:rsid w:val="003E4F0E"/>
    <w:rsid w:val="003E52A7"/>
    <w:rsid w:val="003E5A86"/>
    <w:rsid w:val="003E6590"/>
    <w:rsid w:val="003E6C68"/>
    <w:rsid w:val="003E7804"/>
    <w:rsid w:val="003F0D88"/>
    <w:rsid w:val="003F11F9"/>
    <w:rsid w:val="003F14D4"/>
    <w:rsid w:val="003F1D72"/>
    <w:rsid w:val="003F35EA"/>
    <w:rsid w:val="003F3961"/>
    <w:rsid w:val="003F40D6"/>
    <w:rsid w:val="003F45FD"/>
    <w:rsid w:val="003F47FC"/>
    <w:rsid w:val="003F4A4F"/>
    <w:rsid w:val="003F6C56"/>
    <w:rsid w:val="003F7F27"/>
    <w:rsid w:val="00400173"/>
    <w:rsid w:val="004041F0"/>
    <w:rsid w:val="00410292"/>
    <w:rsid w:val="004106F7"/>
    <w:rsid w:val="00410AEF"/>
    <w:rsid w:val="0041135B"/>
    <w:rsid w:val="00412A2D"/>
    <w:rsid w:val="00422A2E"/>
    <w:rsid w:val="00422CD5"/>
    <w:rsid w:val="00422CE2"/>
    <w:rsid w:val="004236DD"/>
    <w:rsid w:val="00424443"/>
    <w:rsid w:val="004246B8"/>
    <w:rsid w:val="0042556D"/>
    <w:rsid w:val="00426D6D"/>
    <w:rsid w:val="00427409"/>
    <w:rsid w:val="0042798A"/>
    <w:rsid w:val="004322B6"/>
    <w:rsid w:val="0043262F"/>
    <w:rsid w:val="00433CB1"/>
    <w:rsid w:val="00433F75"/>
    <w:rsid w:val="00434071"/>
    <w:rsid w:val="00434274"/>
    <w:rsid w:val="00435763"/>
    <w:rsid w:val="00436FCF"/>
    <w:rsid w:val="00437021"/>
    <w:rsid w:val="00437852"/>
    <w:rsid w:val="00443600"/>
    <w:rsid w:val="004445A5"/>
    <w:rsid w:val="0044533A"/>
    <w:rsid w:val="00445830"/>
    <w:rsid w:val="00445A2C"/>
    <w:rsid w:val="004507EB"/>
    <w:rsid w:val="00452346"/>
    <w:rsid w:val="004529F2"/>
    <w:rsid w:val="00453434"/>
    <w:rsid w:val="0045445F"/>
    <w:rsid w:val="00454BA9"/>
    <w:rsid w:val="004555E8"/>
    <w:rsid w:val="00457854"/>
    <w:rsid w:val="0046088F"/>
    <w:rsid w:val="00461513"/>
    <w:rsid w:val="00461F90"/>
    <w:rsid w:val="00462670"/>
    <w:rsid w:val="00462748"/>
    <w:rsid w:val="004643C4"/>
    <w:rsid w:val="004643DE"/>
    <w:rsid w:val="00464D04"/>
    <w:rsid w:val="00466394"/>
    <w:rsid w:val="004673C5"/>
    <w:rsid w:val="00467D9A"/>
    <w:rsid w:val="0047046C"/>
    <w:rsid w:val="0047046E"/>
    <w:rsid w:val="00470A13"/>
    <w:rsid w:val="00471AC3"/>
    <w:rsid w:val="00472D7D"/>
    <w:rsid w:val="00472E38"/>
    <w:rsid w:val="0047366E"/>
    <w:rsid w:val="00474B8D"/>
    <w:rsid w:val="004755C3"/>
    <w:rsid w:val="00475B76"/>
    <w:rsid w:val="00475D9F"/>
    <w:rsid w:val="004766AD"/>
    <w:rsid w:val="004817A4"/>
    <w:rsid w:val="004822A1"/>
    <w:rsid w:val="004838C9"/>
    <w:rsid w:val="00483CD7"/>
    <w:rsid w:val="00483E50"/>
    <w:rsid w:val="004848D4"/>
    <w:rsid w:val="004849F4"/>
    <w:rsid w:val="00485086"/>
    <w:rsid w:val="00486ED5"/>
    <w:rsid w:val="00487914"/>
    <w:rsid w:val="00491E77"/>
    <w:rsid w:val="00494FA5"/>
    <w:rsid w:val="00495057"/>
    <w:rsid w:val="00495E2E"/>
    <w:rsid w:val="004969B5"/>
    <w:rsid w:val="00496CF6"/>
    <w:rsid w:val="00496F61"/>
    <w:rsid w:val="0049792D"/>
    <w:rsid w:val="004A10B3"/>
    <w:rsid w:val="004A165C"/>
    <w:rsid w:val="004A24FD"/>
    <w:rsid w:val="004A33DA"/>
    <w:rsid w:val="004A3543"/>
    <w:rsid w:val="004A514A"/>
    <w:rsid w:val="004A62D0"/>
    <w:rsid w:val="004A640C"/>
    <w:rsid w:val="004A7217"/>
    <w:rsid w:val="004A7547"/>
    <w:rsid w:val="004B2E3F"/>
    <w:rsid w:val="004B32AB"/>
    <w:rsid w:val="004B3D0A"/>
    <w:rsid w:val="004B4890"/>
    <w:rsid w:val="004C0536"/>
    <w:rsid w:val="004C0663"/>
    <w:rsid w:val="004C1575"/>
    <w:rsid w:val="004C1B89"/>
    <w:rsid w:val="004C20BD"/>
    <w:rsid w:val="004C2B65"/>
    <w:rsid w:val="004C4316"/>
    <w:rsid w:val="004C55FD"/>
    <w:rsid w:val="004D3305"/>
    <w:rsid w:val="004D42F7"/>
    <w:rsid w:val="004D4881"/>
    <w:rsid w:val="004D4C05"/>
    <w:rsid w:val="004D7608"/>
    <w:rsid w:val="004D793D"/>
    <w:rsid w:val="004D7EB9"/>
    <w:rsid w:val="004E0731"/>
    <w:rsid w:val="004E145B"/>
    <w:rsid w:val="004E1E8F"/>
    <w:rsid w:val="004E223D"/>
    <w:rsid w:val="004E2F25"/>
    <w:rsid w:val="004E3780"/>
    <w:rsid w:val="004E3A3D"/>
    <w:rsid w:val="004E46C2"/>
    <w:rsid w:val="004F143A"/>
    <w:rsid w:val="004F27AB"/>
    <w:rsid w:val="004F3BDD"/>
    <w:rsid w:val="004F3EB0"/>
    <w:rsid w:val="004F4A4F"/>
    <w:rsid w:val="004F6C40"/>
    <w:rsid w:val="005001D5"/>
    <w:rsid w:val="00500408"/>
    <w:rsid w:val="005019AB"/>
    <w:rsid w:val="00501CF7"/>
    <w:rsid w:val="00502E3B"/>
    <w:rsid w:val="00503204"/>
    <w:rsid w:val="005039A2"/>
    <w:rsid w:val="005044E8"/>
    <w:rsid w:val="00504888"/>
    <w:rsid w:val="0050602C"/>
    <w:rsid w:val="00506B16"/>
    <w:rsid w:val="00512AB2"/>
    <w:rsid w:val="005139FA"/>
    <w:rsid w:val="00513FA9"/>
    <w:rsid w:val="00514BA6"/>
    <w:rsid w:val="00516113"/>
    <w:rsid w:val="00516AD5"/>
    <w:rsid w:val="00517486"/>
    <w:rsid w:val="005179F1"/>
    <w:rsid w:val="005208D8"/>
    <w:rsid w:val="00520D39"/>
    <w:rsid w:val="0052473B"/>
    <w:rsid w:val="00524A6F"/>
    <w:rsid w:val="0052507C"/>
    <w:rsid w:val="00525867"/>
    <w:rsid w:val="005260B9"/>
    <w:rsid w:val="005273C1"/>
    <w:rsid w:val="00527D07"/>
    <w:rsid w:val="00530412"/>
    <w:rsid w:val="005311C6"/>
    <w:rsid w:val="00531604"/>
    <w:rsid w:val="0053266F"/>
    <w:rsid w:val="005327CA"/>
    <w:rsid w:val="00533088"/>
    <w:rsid w:val="00534847"/>
    <w:rsid w:val="00534EF0"/>
    <w:rsid w:val="00536727"/>
    <w:rsid w:val="00536CE8"/>
    <w:rsid w:val="005376B7"/>
    <w:rsid w:val="00544466"/>
    <w:rsid w:val="00544906"/>
    <w:rsid w:val="00544E53"/>
    <w:rsid w:val="005468A8"/>
    <w:rsid w:val="005469BB"/>
    <w:rsid w:val="005478BA"/>
    <w:rsid w:val="0055000A"/>
    <w:rsid w:val="00550407"/>
    <w:rsid w:val="005509D3"/>
    <w:rsid w:val="00550CE9"/>
    <w:rsid w:val="0055301C"/>
    <w:rsid w:val="005559BC"/>
    <w:rsid w:val="00556FE3"/>
    <w:rsid w:val="00557BB2"/>
    <w:rsid w:val="005608CE"/>
    <w:rsid w:val="005619C1"/>
    <w:rsid w:val="005625BB"/>
    <w:rsid w:val="00563D98"/>
    <w:rsid w:val="00563F6B"/>
    <w:rsid w:val="00565ED4"/>
    <w:rsid w:val="00567B92"/>
    <w:rsid w:val="00570165"/>
    <w:rsid w:val="00570F19"/>
    <w:rsid w:val="00570FE2"/>
    <w:rsid w:val="005716AC"/>
    <w:rsid w:val="005719D5"/>
    <w:rsid w:val="005734C2"/>
    <w:rsid w:val="00574105"/>
    <w:rsid w:val="00575C8D"/>
    <w:rsid w:val="00580259"/>
    <w:rsid w:val="00582522"/>
    <w:rsid w:val="00582677"/>
    <w:rsid w:val="00582787"/>
    <w:rsid w:val="00584703"/>
    <w:rsid w:val="005848F0"/>
    <w:rsid w:val="00584A06"/>
    <w:rsid w:val="00584A8C"/>
    <w:rsid w:val="00584CC3"/>
    <w:rsid w:val="005850CF"/>
    <w:rsid w:val="00585CFE"/>
    <w:rsid w:val="00585FBA"/>
    <w:rsid w:val="005862E8"/>
    <w:rsid w:val="00591808"/>
    <w:rsid w:val="005940C7"/>
    <w:rsid w:val="00594627"/>
    <w:rsid w:val="00595F31"/>
    <w:rsid w:val="00596443"/>
    <w:rsid w:val="00597237"/>
    <w:rsid w:val="005A02AC"/>
    <w:rsid w:val="005A0596"/>
    <w:rsid w:val="005A34E3"/>
    <w:rsid w:val="005A4C89"/>
    <w:rsid w:val="005A5675"/>
    <w:rsid w:val="005A6B32"/>
    <w:rsid w:val="005B1F85"/>
    <w:rsid w:val="005B238B"/>
    <w:rsid w:val="005B6833"/>
    <w:rsid w:val="005B732C"/>
    <w:rsid w:val="005C0EFF"/>
    <w:rsid w:val="005C1AB2"/>
    <w:rsid w:val="005C2247"/>
    <w:rsid w:val="005C4707"/>
    <w:rsid w:val="005C47F0"/>
    <w:rsid w:val="005C4C00"/>
    <w:rsid w:val="005C5458"/>
    <w:rsid w:val="005C5AD7"/>
    <w:rsid w:val="005C6825"/>
    <w:rsid w:val="005C6A1B"/>
    <w:rsid w:val="005C7537"/>
    <w:rsid w:val="005D0388"/>
    <w:rsid w:val="005D083C"/>
    <w:rsid w:val="005D25EA"/>
    <w:rsid w:val="005D2717"/>
    <w:rsid w:val="005D5139"/>
    <w:rsid w:val="005E0E79"/>
    <w:rsid w:val="005E158B"/>
    <w:rsid w:val="005E23E3"/>
    <w:rsid w:val="005E3809"/>
    <w:rsid w:val="005E4502"/>
    <w:rsid w:val="005E6EAB"/>
    <w:rsid w:val="005E6EFF"/>
    <w:rsid w:val="005E72BE"/>
    <w:rsid w:val="005E72DB"/>
    <w:rsid w:val="005E7E71"/>
    <w:rsid w:val="005F046A"/>
    <w:rsid w:val="005F0D23"/>
    <w:rsid w:val="005F4048"/>
    <w:rsid w:val="005F494E"/>
    <w:rsid w:val="005F6A05"/>
    <w:rsid w:val="005F6DC4"/>
    <w:rsid w:val="005F6EBE"/>
    <w:rsid w:val="006010A2"/>
    <w:rsid w:val="006012EF"/>
    <w:rsid w:val="0060167B"/>
    <w:rsid w:val="0060248B"/>
    <w:rsid w:val="00603BC4"/>
    <w:rsid w:val="00604292"/>
    <w:rsid w:val="0060464E"/>
    <w:rsid w:val="00604FC3"/>
    <w:rsid w:val="0060569C"/>
    <w:rsid w:val="00605D14"/>
    <w:rsid w:val="0060664B"/>
    <w:rsid w:val="0060694E"/>
    <w:rsid w:val="00606F26"/>
    <w:rsid w:val="0060712B"/>
    <w:rsid w:val="0061076B"/>
    <w:rsid w:val="006114E9"/>
    <w:rsid w:val="00615FE5"/>
    <w:rsid w:val="0061724D"/>
    <w:rsid w:val="00620969"/>
    <w:rsid w:val="0062223A"/>
    <w:rsid w:val="00623418"/>
    <w:rsid w:val="00624912"/>
    <w:rsid w:val="0062499C"/>
    <w:rsid w:val="0062645D"/>
    <w:rsid w:val="00626801"/>
    <w:rsid w:val="00626FA8"/>
    <w:rsid w:val="006272BD"/>
    <w:rsid w:val="00627C49"/>
    <w:rsid w:val="00631221"/>
    <w:rsid w:val="006325C5"/>
    <w:rsid w:val="0063303F"/>
    <w:rsid w:val="00636099"/>
    <w:rsid w:val="006372B6"/>
    <w:rsid w:val="0064118B"/>
    <w:rsid w:val="006427FB"/>
    <w:rsid w:val="006458F8"/>
    <w:rsid w:val="006464A2"/>
    <w:rsid w:val="00646AE1"/>
    <w:rsid w:val="0065285B"/>
    <w:rsid w:val="00652ECD"/>
    <w:rsid w:val="006534F0"/>
    <w:rsid w:val="00654869"/>
    <w:rsid w:val="00654A82"/>
    <w:rsid w:val="00655BFA"/>
    <w:rsid w:val="0065657E"/>
    <w:rsid w:val="00656D33"/>
    <w:rsid w:val="00657075"/>
    <w:rsid w:val="006611A3"/>
    <w:rsid w:val="00661892"/>
    <w:rsid w:val="00661F14"/>
    <w:rsid w:val="006668D5"/>
    <w:rsid w:val="00667C6F"/>
    <w:rsid w:val="00671989"/>
    <w:rsid w:val="00671D4C"/>
    <w:rsid w:val="0067337B"/>
    <w:rsid w:val="0067728F"/>
    <w:rsid w:val="006809E7"/>
    <w:rsid w:val="00680AD5"/>
    <w:rsid w:val="006825A7"/>
    <w:rsid w:val="006830BE"/>
    <w:rsid w:val="0068348D"/>
    <w:rsid w:val="006844F4"/>
    <w:rsid w:val="00686766"/>
    <w:rsid w:val="00687656"/>
    <w:rsid w:val="00690D7F"/>
    <w:rsid w:val="0069122C"/>
    <w:rsid w:val="0069154C"/>
    <w:rsid w:val="00692AB2"/>
    <w:rsid w:val="00694FD5"/>
    <w:rsid w:val="006952C4"/>
    <w:rsid w:val="00695DA3"/>
    <w:rsid w:val="00697AC8"/>
    <w:rsid w:val="006A05BB"/>
    <w:rsid w:val="006A0C30"/>
    <w:rsid w:val="006A23F9"/>
    <w:rsid w:val="006A28CB"/>
    <w:rsid w:val="006A380A"/>
    <w:rsid w:val="006A63C3"/>
    <w:rsid w:val="006A6DE7"/>
    <w:rsid w:val="006B0B7D"/>
    <w:rsid w:val="006B214B"/>
    <w:rsid w:val="006B26B9"/>
    <w:rsid w:val="006B26F9"/>
    <w:rsid w:val="006B27F1"/>
    <w:rsid w:val="006B2A7D"/>
    <w:rsid w:val="006B4751"/>
    <w:rsid w:val="006B7319"/>
    <w:rsid w:val="006C0FE5"/>
    <w:rsid w:val="006C1BD6"/>
    <w:rsid w:val="006D027A"/>
    <w:rsid w:val="006D0421"/>
    <w:rsid w:val="006D25D1"/>
    <w:rsid w:val="006D26B4"/>
    <w:rsid w:val="006D3E3F"/>
    <w:rsid w:val="006D4844"/>
    <w:rsid w:val="006D4CBF"/>
    <w:rsid w:val="006D551F"/>
    <w:rsid w:val="006D6AB3"/>
    <w:rsid w:val="006D7EB9"/>
    <w:rsid w:val="006E0348"/>
    <w:rsid w:val="006E686D"/>
    <w:rsid w:val="006E77B6"/>
    <w:rsid w:val="006F3221"/>
    <w:rsid w:val="006F3CEA"/>
    <w:rsid w:val="006F4268"/>
    <w:rsid w:val="006F4CCA"/>
    <w:rsid w:val="006F4FA5"/>
    <w:rsid w:val="006F5A6E"/>
    <w:rsid w:val="006F5D0F"/>
    <w:rsid w:val="006F5ED1"/>
    <w:rsid w:val="006F5FFA"/>
    <w:rsid w:val="006F64B9"/>
    <w:rsid w:val="006F6D0B"/>
    <w:rsid w:val="00702EFC"/>
    <w:rsid w:val="00702FBC"/>
    <w:rsid w:val="007038E4"/>
    <w:rsid w:val="00704393"/>
    <w:rsid w:val="00704F01"/>
    <w:rsid w:val="007104A0"/>
    <w:rsid w:val="00710903"/>
    <w:rsid w:val="00710A35"/>
    <w:rsid w:val="00710B73"/>
    <w:rsid w:val="007122FD"/>
    <w:rsid w:val="00712C83"/>
    <w:rsid w:val="007149C4"/>
    <w:rsid w:val="0072085C"/>
    <w:rsid w:val="007216BD"/>
    <w:rsid w:val="007217CA"/>
    <w:rsid w:val="0072204D"/>
    <w:rsid w:val="007227DF"/>
    <w:rsid w:val="00722AEB"/>
    <w:rsid w:val="0072595A"/>
    <w:rsid w:val="0072755C"/>
    <w:rsid w:val="0073098A"/>
    <w:rsid w:val="007317AB"/>
    <w:rsid w:val="00731BA2"/>
    <w:rsid w:val="00731FE9"/>
    <w:rsid w:val="00732EE1"/>
    <w:rsid w:val="00736AE2"/>
    <w:rsid w:val="007371FC"/>
    <w:rsid w:val="00737B06"/>
    <w:rsid w:val="00740223"/>
    <w:rsid w:val="00741AC4"/>
    <w:rsid w:val="0074253B"/>
    <w:rsid w:val="007425D6"/>
    <w:rsid w:val="00742600"/>
    <w:rsid w:val="00742B2B"/>
    <w:rsid w:val="0074375C"/>
    <w:rsid w:val="00744A09"/>
    <w:rsid w:val="00744DF8"/>
    <w:rsid w:val="00746592"/>
    <w:rsid w:val="007466E5"/>
    <w:rsid w:val="00746EE8"/>
    <w:rsid w:val="007527D1"/>
    <w:rsid w:val="00753515"/>
    <w:rsid w:val="00757D8C"/>
    <w:rsid w:val="00757DFB"/>
    <w:rsid w:val="00762F68"/>
    <w:rsid w:val="00763A36"/>
    <w:rsid w:val="00763BA4"/>
    <w:rsid w:val="0076492D"/>
    <w:rsid w:val="0076538C"/>
    <w:rsid w:val="007656AD"/>
    <w:rsid w:val="00771270"/>
    <w:rsid w:val="00771993"/>
    <w:rsid w:val="00773574"/>
    <w:rsid w:val="007737D5"/>
    <w:rsid w:val="00775189"/>
    <w:rsid w:val="0077534D"/>
    <w:rsid w:val="00776DC5"/>
    <w:rsid w:val="007811AC"/>
    <w:rsid w:val="0078157B"/>
    <w:rsid w:val="00781BD2"/>
    <w:rsid w:val="00790F91"/>
    <w:rsid w:val="007918D8"/>
    <w:rsid w:val="00792522"/>
    <w:rsid w:val="007942D3"/>
    <w:rsid w:val="00794393"/>
    <w:rsid w:val="00794B87"/>
    <w:rsid w:val="007954E3"/>
    <w:rsid w:val="007968D4"/>
    <w:rsid w:val="00797BEB"/>
    <w:rsid w:val="00797EC0"/>
    <w:rsid w:val="007A011E"/>
    <w:rsid w:val="007A2FCA"/>
    <w:rsid w:val="007A3428"/>
    <w:rsid w:val="007A3736"/>
    <w:rsid w:val="007A3CCB"/>
    <w:rsid w:val="007A45BB"/>
    <w:rsid w:val="007A5AB2"/>
    <w:rsid w:val="007A6B20"/>
    <w:rsid w:val="007A7127"/>
    <w:rsid w:val="007B04C4"/>
    <w:rsid w:val="007B2745"/>
    <w:rsid w:val="007B29FF"/>
    <w:rsid w:val="007B3E31"/>
    <w:rsid w:val="007B53F0"/>
    <w:rsid w:val="007B6417"/>
    <w:rsid w:val="007B66C7"/>
    <w:rsid w:val="007B6870"/>
    <w:rsid w:val="007B6A58"/>
    <w:rsid w:val="007B7976"/>
    <w:rsid w:val="007C1D2F"/>
    <w:rsid w:val="007C2456"/>
    <w:rsid w:val="007C360A"/>
    <w:rsid w:val="007C536C"/>
    <w:rsid w:val="007C5577"/>
    <w:rsid w:val="007C576F"/>
    <w:rsid w:val="007C7ADF"/>
    <w:rsid w:val="007D1466"/>
    <w:rsid w:val="007D18F9"/>
    <w:rsid w:val="007D320E"/>
    <w:rsid w:val="007D339D"/>
    <w:rsid w:val="007D345A"/>
    <w:rsid w:val="007D4AE0"/>
    <w:rsid w:val="007D6E95"/>
    <w:rsid w:val="007E0ABC"/>
    <w:rsid w:val="007E0DA0"/>
    <w:rsid w:val="007E17B0"/>
    <w:rsid w:val="007E185D"/>
    <w:rsid w:val="007E5B39"/>
    <w:rsid w:val="007E5F9D"/>
    <w:rsid w:val="007E6486"/>
    <w:rsid w:val="007E685A"/>
    <w:rsid w:val="007F024B"/>
    <w:rsid w:val="007F12FF"/>
    <w:rsid w:val="007F2271"/>
    <w:rsid w:val="007F29BA"/>
    <w:rsid w:val="007F45D7"/>
    <w:rsid w:val="007F55B0"/>
    <w:rsid w:val="007F61D8"/>
    <w:rsid w:val="007F684A"/>
    <w:rsid w:val="007F7548"/>
    <w:rsid w:val="008009B8"/>
    <w:rsid w:val="00804F76"/>
    <w:rsid w:val="00810973"/>
    <w:rsid w:val="00811527"/>
    <w:rsid w:val="008146FF"/>
    <w:rsid w:val="00816530"/>
    <w:rsid w:val="00821398"/>
    <w:rsid w:val="00823D21"/>
    <w:rsid w:val="00824767"/>
    <w:rsid w:val="00824BDC"/>
    <w:rsid w:val="00824CEE"/>
    <w:rsid w:val="00825D90"/>
    <w:rsid w:val="00825E5A"/>
    <w:rsid w:val="00830DD2"/>
    <w:rsid w:val="00833296"/>
    <w:rsid w:val="00833ADD"/>
    <w:rsid w:val="00833C1C"/>
    <w:rsid w:val="00834EE0"/>
    <w:rsid w:val="008363B5"/>
    <w:rsid w:val="008368AB"/>
    <w:rsid w:val="008373A5"/>
    <w:rsid w:val="008410CB"/>
    <w:rsid w:val="00842093"/>
    <w:rsid w:val="008420EC"/>
    <w:rsid w:val="00842F20"/>
    <w:rsid w:val="00843D6B"/>
    <w:rsid w:val="00845902"/>
    <w:rsid w:val="00845CD4"/>
    <w:rsid w:val="00846106"/>
    <w:rsid w:val="008472D4"/>
    <w:rsid w:val="00850473"/>
    <w:rsid w:val="0085078E"/>
    <w:rsid w:val="00851498"/>
    <w:rsid w:val="00851595"/>
    <w:rsid w:val="00852AD1"/>
    <w:rsid w:val="00854FCA"/>
    <w:rsid w:val="00855305"/>
    <w:rsid w:val="00857DFE"/>
    <w:rsid w:val="00857F0D"/>
    <w:rsid w:val="008603A8"/>
    <w:rsid w:val="008607F1"/>
    <w:rsid w:val="008608AD"/>
    <w:rsid w:val="00860FD4"/>
    <w:rsid w:val="00861ADB"/>
    <w:rsid w:val="00861F46"/>
    <w:rsid w:val="00862555"/>
    <w:rsid w:val="00862F8D"/>
    <w:rsid w:val="00863D78"/>
    <w:rsid w:val="00864CBE"/>
    <w:rsid w:val="00864F01"/>
    <w:rsid w:val="00865453"/>
    <w:rsid w:val="00866308"/>
    <w:rsid w:val="00866AB7"/>
    <w:rsid w:val="00870C47"/>
    <w:rsid w:val="00875595"/>
    <w:rsid w:val="00875C95"/>
    <w:rsid w:val="0087655F"/>
    <w:rsid w:val="00876A34"/>
    <w:rsid w:val="00876C20"/>
    <w:rsid w:val="00877B28"/>
    <w:rsid w:val="0088203A"/>
    <w:rsid w:val="008822F4"/>
    <w:rsid w:val="00884237"/>
    <w:rsid w:val="0088429E"/>
    <w:rsid w:val="00886EDF"/>
    <w:rsid w:val="00887BE5"/>
    <w:rsid w:val="00890B20"/>
    <w:rsid w:val="008921D3"/>
    <w:rsid w:val="00893EC2"/>
    <w:rsid w:val="008952E5"/>
    <w:rsid w:val="00896065"/>
    <w:rsid w:val="008961FC"/>
    <w:rsid w:val="00896CE2"/>
    <w:rsid w:val="00896ED3"/>
    <w:rsid w:val="0089730E"/>
    <w:rsid w:val="00897F21"/>
    <w:rsid w:val="008A0F86"/>
    <w:rsid w:val="008A4F02"/>
    <w:rsid w:val="008A6410"/>
    <w:rsid w:val="008A6A63"/>
    <w:rsid w:val="008A6AD6"/>
    <w:rsid w:val="008A746E"/>
    <w:rsid w:val="008A7513"/>
    <w:rsid w:val="008A757F"/>
    <w:rsid w:val="008A769B"/>
    <w:rsid w:val="008A7F49"/>
    <w:rsid w:val="008B0F98"/>
    <w:rsid w:val="008B33D9"/>
    <w:rsid w:val="008B3E62"/>
    <w:rsid w:val="008B41A0"/>
    <w:rsid w:val="008B42C0"/>
    <w:rsid w:val="008B529D"/>
    <w:rsid w:val="008B6B43"/>
    <w:rsid w:val="008B78D7"/>
    <w:rsid w:val="008C09E1"/>
    <w:rsid w:val="008C0F02"/>
    <w:rsid w:val="008C2E18"/>
    <w:rsid w:val="008C3BB0"/>
    <w:rsid w:val="008C4D2D"/>
    <w:rsid w:val="008C59BE"/>
    <w:rsid w:val="008C6586"/>
    <w:rsid w:val="008C7ECC"/>
    <w:rsid w:val="008D44BC"/>
    <w:rsid w:val="008D532F"/>
    <w:rsid w:val="008D5686"/>
    <w:rsid w:val="008E1A2D"/>
    <w:rsid w:val="008E1DBD"/>
    <w:rsid w:val="008E4F69"/>
    <w:rsid w:val="008E789A"/>
    <w:rsid w:val="008E78C1"/>
    <w:rsid w:val="008F393E"/>
    <w:rsid w:val="008F46C0"/>
    <w:rsid w:val="008F5F10"/>
    <w:rsid w:val="008F7E89"/>
    <w:rsid w:val="008F7F05"/>
    <w:rsid w:val="009019A6"/>
    <w:rsid w:val="00903882"/>
    <w:rsid w:val="0090472D"/>
    <w:rsid w:val="0090486B"/>
    <w:rsid w:val="00904A6C"/>
    <w:rsid w:val="00904C56"/>
    <w:rsid w:val="00905697"/>
    <w:rsid w:val="0090655D"/>
    <w:rsid w:val="00906E82"/>
    <w:rsid w:val="00907444"/>
    <w:rsid w:val="00911701"/>
    <w:rsid w:val="00911863"/>
    <w:rsid w:val="00914347"/>
    <w:rsid w:val="00914913"/>
    <w:rsid w:val="00915E8A"/>
    <w:rsid w:val="00916410"/>
    <w:rsid w:val="00916691"/>
    <w:rsid w:val="0091706A"/>
    <w:rsid w:val="00917477"/>
    <w:rsid w:val="00920DF6"/>
    <w:rsid w:val="009212CF"/>
    <w:rsid w:val="009246FB"/>
    <w:rsid w:val="00934EE3"/>
    <w:rsid w:val="0093592A"/>
    <w:rsid w:val="00936557"/>
    <w:rsid w:val="0093658E"/>
    <w:rsid w:val="0093671A"/>
    <w:rsid w:val="009378B9"/>
    <w:rsid w:val="00940B22"/>
    <w:rsid w:val="00940F92"/>
    <w:rsid w:val="009450FA"/>
    <w:rsid w:val="0094623A"/>
    <w:rsid w:val="00946FB0"/>
    <w:rsid w:val="0095115B"/>
    <w:rsid w:val="00951861"/>
    <w:rsid w:val="00951C4D"/>
    <w:rsid w:val="00951ECC"/>
    <w:rsid w:val="0095249D"/>
    <w:rsid w:val="00953522"/>
    <w:rsid w:val="009562A8"/>
    <w:rsid w:val="00961329"/>
    <w:rsid w:val="0096156B"/>
    <w:rsid w:val="00962B03"/>
    <w:rsid w:val="00963F32"/>
    <w:rsid w:val="009666AB"/>
    <w:rsid w:val="00966D03"/>
    <w:rsid w:val="00967FCD"/>
    <w:rsid w:val="0097005C"/>
    <w:rsid w:val="00972631"/>
    <w:rsid w:val="009726D3"/>
    <w:rsid w:val="009729FC"/>
    <w:rsid w:val="00975853"/>
    <w:rsid w:val="00980602"/>
    <w:rsid w:val="00980EF1"/>
    <w:rsid w:val="009818D8"/>
    <w:rsid w:val="00981FFA"/>
    <w:rsid w:val="009830C2"/>
    <w:rsid w:val="00983626"/>
    <w:rsid w:val="00984271"/>
    <w:rsid w:val="0098448A"/>
    <w:rsid w:val="009848BE"/>
    <w:rsid w:val="00984AA4"/>
    <w:rsid w:val="00990D10"/>
    <w:rsid w:val="00991787"/>
    <w:rsid w:val="009917BE"/>
    <w:rsid w:val="00992FC4"/>
    <w:rsid w:val="00994164"/>
    <w:rsid w:val="00995006"/>
    <w:rsid w:val="0099756D"/>
    <w:rsid w:val="009A1ACB"/>
    <w:rsid w:val="009A1FDA"/>
    <w:rsid w:val="009A3C45"/>
    <w:rsid w:val="009A4036"/>
    <w:rsid w:val="009A4BCD"/>
    <w:rsid w:val="009A59DB"/>
    <w:rsid w:val="009A6525"/>
    <w:rsid w:val="009A67CA"/>
    <w:rsid w:val="009B19CB"/>
    <w:rsid w:val="009B3407"/>
    <w:rsid w:val="009B6FA2"/>
    <w:rsid w:val="009B7192"/>
    <w:rsid w:val="009C04DF"/>
    <w:rsid w:val="009C14AB"/>
    <w:rsid w:val="009C404A"/>
    <w:rsid w:val="009C44C7"/>
    <w:rsid w:val="009C573E"/>
    <w:rsid w:val="009C5D96"/>
    <w:rsid w:val="009C6B61"/>
    <w:rsid w:val="009C79D0"/>
    <w:rsid w:val="009C7AB3"/>
    <w:rsid w:val="009D208F"/>
    <w:rsid w:val="009D4807"/>
    <w:rsid w:val="009E11BB"/>
    <w:rsid w:val="009E27F2"/>
    <w:rsid w:val="009E49A7"/>
    <w:rsid w:val="009E4B14"/>
    <w:rsid w:val="009E5253"/>
    <w:rsid w:val="009E5C2F"/>
    <w:rsid w:val="009E6118"/>
    <w:rsid w:val="009E74C8"/>
    <w:rsid w:val="009F00FC"/>
    <w:rsid w:val="009F1540"/>
    <w:rsid w:val="009F1668"/>
    <w:rsid w:val="009F5379"/>
    <w:rsid w:val="009F5AE9"/>
    <w:rsid w:val="009F6816"/>
    <w:rsid w:val="009F6C61"/>
    <w:rsid w:val="009F7A40"/>
    <w:rsid w:val="00A00D69"/>
    <w:rsid w:val="00A01601"/>
    <w:rsid w:val="00A01A0F"/>
    <w:rsid w:val="00A01EB4"/>
    <w:rsid w:val="00A01EC5"/>
    <w:rsid w:val="00A02375"/>
    <w:rsid w:val="00A04B92"/>
    <w:rsid w:val="00A06276"/>
    <w:rsid w:val="00A072EF"/>
    <w:rsid w:val="00A078D9"/>
    <w:rsid w:val="00A14EE9"/>
    <w:rsid w:val="00A15BC6"/>
    <w:rsid w:val="00A16BFD"/>
    <w:rsid w:val="00A173CF"/>
    <w:rsid w:val="00A179BC"/>
    <w:rsid w:val="00A20562"/>
    <w:rsid w:val="00A20C48"/>
    <w:rsid w:val="00A20E74"/>
    <w:rsid w:val="00A21D84"/>
    <w:rsid w:val="00A21F68"/>
    <w:rsid w:val="00A243F1"/>
    <w:rsid w:val="00A248B8"/>
    <w:rsid w:val="00A2603E"/>
    <w:rsid w:val="00A27C0E"/>
    <w:rsid w:val="00A27FDA"/>
    <w:rsid w:val="00A31F7C"/>
    <w:rsid w:val="00A32ADC"/>
    <w:rsid w:val="00A40F7B"/>
    <w:rsid w:val="00A41C57"/>
    <w:rsid w:val="00A4306F"/>
    <w:rsid w:val="00A438C7"/>
    <w:rsid w:val="00A4464B"/>
    <w:rsid w:val="00A44E68"/>
    <w:rsid w:val="00A454E2"/>
    <w:rsid w:val="00A456C5"/>
    <w:rsid w:val="00A46779"/>
    <w:rsid w:val="00A477C0"/>
    <w:rsid w:val="00A50814"/>
    <w:rsid w:val="00A512ED"/>
    <w:rsid w:val="00A51F56"/>
    <w:rsid w:val="00A5278F"/>
    <w:rsid w:val="00A52BE2"/>
    <w:rsid w:val="00A52D7E"/>
    <w:rsid w:val="00A5441C"/>
    <w:rsid w:val="00A547FA"/>
    <w:rsid w:val="00A54E2A"/>
    <w:rsid w:val="00A5777C"/>
    <w:rsid w:val="00A57F7C"/>
    <w:rsid w:val="00A60FEB"/>
    <w:rsid w:val="00A61021"/>
    <w:rsid w:val="00A612A6"/>
    <w:rsid w:val="00A62160"/>
    <w:rsid w:val="00A6263C"/>
    <w:rsid w:val="00A6268A"/>
    <w:rsid w:val="00A62C74"/>
    <w:rsid w:val="00A630E3"/>
    <w:rsid w:val="00A63D6C"/>
    <w:rsid w:val="00A640D5"/>
    <w:rsid w:val="00A64300"/>
    <w:rsid w:val="00A6469B"/>
    <w:rsid w:val="00A70DE3"/>
    <w:rsid w:val="00A718F5"/>
    <w:rsid w:val="00A71BAF"/>
    <w:rsid w:val="00A728F1"/>
    <w:rsid w:val="00A740EA"/>
    <w:rsid w:val="00A767C3"/>
    <w:rsid w:val="00A8090A"/>
    <w:rsid w:val="00A80C1F"/>
    <w:rsid w:val="00A852B2"/>
    <w:rsid w:val="00A85B08"/>
    <w:rsid w:val="00A90027"/>
    <w:rsid w:val="00A91522"/>
    <w:rsid w:val="00A91CCD"/>
    <w:rsid w:val="00A93ADE"/>
    <w:rsid w:val="00A95D30"/>
    <w:rsid w:val="00A96971"/>
    <w:rsid w:val="00A97C04"/>
    <w:rsid w:val="00AA256E"/>
    <w:rsid w:val="00AA3E72"/>
    <w:rsid w:val="00AA4B1C"/>
    <w:rsid w:val="00AA5F1A"/>
    <w:rsid w:val="00AA6771"/>
    <w:rsid w:val="00AA6C83"/>
    <w:rsid w:val="00AB0D99"/>
    <w:rsid w:val="00AB10DF"/>
    <w:rsid w:val="00AB150E"/>
    <w:rsid w:val="00AB3C91"/>
    <w:rsid w:val="00AB4389"/>
    <w:rsid w:val="00AB4666"/>
    <w:rsid w:val="00AB5E13"/>
    <w:rsid w:val="00AB6088"/>
    <w:rsid w:val="00AB6366"/>
    <w:rsid w:val="00AB6584"/>
    <w:rsid w:val="00AB7280"/>
    <w:rsid w:val="00AC19C2"/>
    <w:rsid w:val="00AC49A7"/>
    <w:rsid w:val="00AC50D3"/>
    <w:rsid w:val="00AC6B6C"/>
    <w:rsid w:val="00AC76CD"/>
    <w:rsid w:val="00AD0AB4"/>
    <w:rsid w:val="00AD2F71"/>
    <w:rsid w:val="00AD306F"/>
    <w:rsid w:val="00AD325D"/>
    <w:rsid w:val="00AE0570"/>
    <w:rsid w:val="00AE17DA"/>
    <w:rsid w:val="00AE1DFB"/>
    <w:rsid w:val="00AE3250"/>
    <w:rsid w:val="00AE3F0F"/>
    <w:rsid w:val="00AE55C6"/>
    <w:rsid w:val="00AE7481"/>
    <w:rsid w:val="00AF1062"/>
    <w:rsid w:val="00AF4D88"/>
    <w:rsid w:val="00AF5C0E"/>
    <w:rsid w:val="00AF5C5D"/>
    <w:rsid w:val="00AF6353"/>
    <w:rsid w:val="00AF708E"/>
    <w:rsid w:val="00AF7765"/>
    <w:rsid w:val="00B0061F"/>
    <w:rsid w:val="00B01A45"/>
    <w:rsid w:val="00B041F1"/>
    <w:rsid w:val="00B04E55"/>
    <w:rsid w:val="00B05567"/>
    <w:rsid w:val="00B06939"/>
    <w:rsid w:val="00B07561"/>
    <w:rsid w:val="00B07AC0"/>
    <w:rsid w:val="00B115C3"/>
    <w:rsid w:val="00B13B1B"/>
    <w:rsid w:val="00B14243"/>
    <w:rsid w:val="00B149AA"/>
    <w:rsid w:val="00B15548"/>
    <w:rsid w:val="00B15556"/>
    <w:rsid w:val="00B15922"/>
    <w:rsid w:val="00B20C9E"/>
    <w:rsid w:val="00B20DCD"/>
    <w:rsid w:val="00B21B0A"/>
    <w:rsid w:val="00B2362C"/>
    <w:rsid w:val="00B24460"/>
    <w:rsid w:val="00B244C5"/>
    <w:rsid w:val="00B247C5"/>
    <w:rsid w:val="00B2541E"/>
    <w:rsid w:val="00B26399"/>
    <w:rsid w:val="00B27DF6"/>
    <w:rsid w:val="00B307A9"/>
    <w:rsid w:val="00B30D05"/>
    <w:rsid w:val="00B3274B"/>
    <w:rsid w:val="00B32DD3"/>
    <w:rsid w:val="00B339EC"/>
    <w:rsid w:val="00B33CE8"/>
    <w:rsid w:val="00B342DF"/>
    <w:rsid w:val="00B34B4C"/>
    <w:rsid w:val="00B34FBC"/>
    <w:rsid w:val="00B35DC1"/>
    <w:rsid w:val="00B35F79"/>
    <w:rsid w:val="00B36102"/>
    <w:rsid w:val="00B36AE7"/>
    <w:rsid w:val="00B400EA"/>
    <w:rsid w:val="00B41C7B"/>
    <w:rsid w:val="00B423AF"/>
    <w:rsid w:val="00B439F1"/>
    <w:rsid w:val="00B45E45"/>
    <w:rsid w:val="00B4727A"/>
    <w:rsid w:val="00B541CE"/>
    <w:rsid w:val="00B60A88"/>
    <w:rsid w:val="00B61C6F"/>
    <w:rsid w:val="00B620EB"/>
    <w:rsid w:val="00B6284F"/>
    <w:rsid w:val="00B62E67"/>
    <w:rsid w:val="00B62ED2"/>
    <w:rsid w:val="00B63210"/>
    <w:rsid w:val="00B649CF"/>
    <w:rsid w:val="00B64C84"/>
    <w:rsid w:val="00B65028"/>
    <w:rsid w:val="00B656E5"/>
    <w:rsid w:val="00B6626F"/>
    <w:rsid w:val="00B662AC"/>
    <w:rsid w:val="00B67300"/>
    <w:rsid w:val="00B7070D"/>
    <w:rsid w:val="00B71FA2"/>
    <w:rsid w:val="00B72C95"/>
    <w:rsid w:val="00B732F0"/>
    <w:rsid w:val="00B734CC"/>
    <w:rsid w:val="00B73D16"/>
    <w:rsid w:val="00B7419B"/>
    <w:rsid w:val="00B754F6"/>
    <w:rsid w:val="00B7669A"/>
    <w:rsid w:val="00B83197"/>
    <w:rsid w:val="00B856FD"/>
    <w:rsid w:val="00B861E5"/>
    <w:rsid w:val="00B8706A"/>
    <w:rsid w:val="00B877CF"/>
    <w:rsid w:val="00B90D7F"/>
    <w:rsid w:val="00B92638"/>
    <w:rsid w:val="00B92BC0"/>
    <w:rsid w:val="00B94014"/>
    <w:rsid w:val="00BA1839"/>
    <w:rsid w:val="00BA5448"/>
    <w:rsid w:val="00BA56FE"/>
    <w:rsid w:val="00BA6A97"/>
    <w:rsid w:val="00BA6BB2"/>
    <w:rsid w:val="00BB02BE"/>
    <w:rsid w:val="00BB05F0"/>
    <w:rsid w:val="00BB300F"/>
    <w:rsid w:val="00BB32BA"/>
    <w:rsid w:val="00BB3BEA"/>
    <w:rsid w:val="00BB4CEE"/>
    <w:rsid w:val="00BC16AE"/>
    <w:rsid w:val="00BC3032"/>
    <w:rsid w:val="00BC3129"/>
    <w:rsid w:val="00BC4153"/>
    <w:rsid w:val="00BC7062"/>
    <w:rsid w:val="00BC732B"/>
    <w:rsid w:val="00BC744F"/>
    <w:rsid w:val="00BD111F"/>
    <w:rsid w:val="00BD1DDA"/>
    <w:rsid w:val="00BD205C"/>
    <w:rsid w:val="00BD2AD6"/>
    <w:rsid w:val="00BD4412"/>
    <w:rsid w:val="00BD5700"/>
    <w:rsid w:val="00BD5EF3"/>
    <w:rsid w:val="00BD6498"/>
    <w:rsid w:val="00BD69AB"/>
    <w:rsid w:val="00BD6DD3"/>
    <w:rsid w:val="00BD7FAB"/>
    <w:rsid w:val="00BE0B3D"/>
    <w:rsid w:val="00BE14FF"/>
    <w:rsid w:val="00BE2B98"/>
    <w:rsid w:val="00BE34AC"/>
    <w:rsid w:val="00BE4596"/>
    <w:rsid w:val="00BE4C71"/>
    <w:rsid w:val="00BE6269"/>
    <w:rsid w:val="00BE638F"/>
    <w:rsid w:val="00BE7437"/>
    <w:rsid w:val="00BF0AB6"/>
    <w:rsid w:val="00BF11B9"/>
    <w:rsid w:val="00BF15EF"/>
    <w:rsid w:val="00BF194D"/>
    <w:rsid w:val="00BF531D"/>
    <w:rsid w:val="00BF608D"/>
    <w:rsid w:val="00C0233E"/>
    <w:rsid w:val="00C06754"/>
    <w:rsid w:val="00C07A99"/>
    <w:rsid w:val="00C07E8F"/>
    <w:rsid w:val="00C125DB"/>
    <w:rsid w:val="00C1295D"/>
    <w:rsid w:val="00C12C5B"/>
    <w:rsid w:val="00C13E0B"/>
    <w:rsid w:val="00C13F5B"/>
    <w:rsid w:val="00C153C6"/>
    <w:rsid w:val="00C15CF1"/>
    <w:rsid w:val="00C16FB7"/>
    <w:rsid w:val="00C17B50"/>
    <w:rsid w:val="00C20603"/>
    <w:rsid w:val="00C21FA7"/>
    <w:rsid w:val="00C23319"/>
    <w:rsid w:val="00C2542D"/>
    <w:rsid w:val="00C27889"/>
    <w:rsid w:val="00C27EEE"/>
    <w:rsid w:val="00C30C5A"/>
    <w:rsid w:val="00C314D9"/>
    <w:rsid w:val="00C31EA2"/>
    <w:rsid w:val="00C34BBB"/>
    <w:rsid w:val="00C367D2"/>
    <w:rsid w:val="00C403E7"/>
    <w:rsid w:val="00C459FF"/>
    <w:rsid w:val="00C5067E"/>
    <w:rsid w:val="00C50F2B"/>
    <w:rsid w:val="00C54ACF"/>
    <w:rsid w:val="00C55F8E"/>
    <w:rsid w:val="00C611BB"/>
    <w:rsid w:val="00C6437D"/>
    <w:rsid w:val="00C70CE2"/>
    <w:rsid w:val="00C71026"/>
    <w:rsid w:val="00C71D39"/>
    <w:rsid w:val="00C71DE5"/>
    <w:rsid w:val="00C73523"/>
    <w:rsid w:val="00C743E7"/>
    <w:rsid w:val="00C749C6"/>
    <w:rsid w:val="00C75EA7"/>
    <w:rsid w:val="00C82032"/>
    <w:rsid w:val="00C838FE"/>
    <w:rsid w:val="00C83EA0"/>
    <w:rsid w:val="00C8534E"/>
    <w:rsid w:val="00C86EC0"/>
    <w:rsid w:val="00C87299"/>
    <w:rsid w:val="00C8745F"/>
    <w:rsid w:val="00C877DF"/>
    <w:rsid w:val="00C90EE9"/>
    <w:rsid w:val="00C92A81"/>
    <w:rsid w:val="00C9557A"/>
    <w:rsid w:val="00C95A53"/>
    <w:rsid w:val="00C97467"/>
    <w:rsid w:val="00C97CBD"/>
    <w:rsid w:val="00C97CD2"/>
    <w:rsid w:val="00C97FE4"/>
    <w:rsid w:val="00CA26EF"/>
    <w:rsid w:val="00CA29E8"/>
    <w:rsid w:val="00CA2F2F"/>
    <w:rsid w:val="00CA48FA"/>
    <w:rsid w:val="00CA50FA"/>
    <w:rsid w:val="00CB18A6"/>
    <w:rsid w:val="00CB29FA"/>
    <w:rsid w:val="00CB484E"/>
    <w:rsid w:val="00CB4CB5"/>
    <w:rsid w:val="00CB5BC1"/>
    <w:rsid w:val="00CC0526"/>
    <w:rsid w:val="00CC0974"/>
    <w:rsid w:val="00CC124B"/>
    <w:rsid w:val="00CC35AD"/>
    <w:rsid w:val="00CC4621"/>
    <w:rsid w:val="00CC49BD"/>
    <w:rsid w:val="00CC6749"/>
    <w:rsid w:val="00CC7271"/>
    <w:rsid w:val="00CC7CA9"/>
    <w:rsid w:val="00CD0203"/>
    <w:rsid w:val="00CD4246"/>
    <w:rsid w:val="00CD447A"/>
    <w:rsid w:val="00CD5AD7"/>
    <w:rsid w:val="00CD6212"/>
    <w:rsid w:val="00CD6718"/>
    <w:rsid w:val="00CD6AFF"/>
    <w:rsid w:val="00CD6E77"/>
    <w:rsid w:val="00CD7333"/>
    <w:rsid w:val="00CD7761"/>
    <w:rsid w:val="00CE0132"/>
    <w:rsid w:val="00CE06B1"/>
    <w:rsid w:val="00CE0800"/>
    <w:rsid w:val="00CE1BE9"/>
    <w:rsid w:val="00CE284D"/>
    <w:rsid w:val="00CE3514"/>
    <w:rsid w:val="00CE70EA"/>
    <w:rsid w:val="00CE728D"/>
    <w:rsid w:val="00CF0992"/>
    <w:rsid w:val="00CF21DE"/>
    <w:rsid w:val="00CF4F63"/>
    <w:rsid w:val="00CF7676"/>
    <w:rsid w:val="00CF7E37"/>
    <w:rsid w:val="00D00887"/>
    <w:rsid w:val="00D0122A"/>
    <w:rsid w:val="00D0408D"/>
    <w:rsid w:val="00D05F49"/>
    <w:rsid w:val="00D11D28"/>
    <w:rsid w:val="00D14ACB"/>
    <w:rsid w:val="00D1591C"/>
    <w:rsid w:val="00D16E22"/>
    <w:rsid w:val="00D16F4C"/>
    <w:rsid w:val="00D172AF"/>
    <w:rsid w:val="00D25116"/>
    <w:rsid w:val="00D2511B"/>
    <w:rsid w:val="00D263DF"/>
    <w:rsid w:val="00D305C7"/>
    <w:rsid w:val="00D31934"/>
    <w:rsid w:val="00D32373"/>
    <w:rsid w:val="00D33B06"/>
    <w:rsid w:val="00D34193"/>
    <w:rsid w:val="00D3620E"/>
    <w:rsid w:val="00D36F8F"/>
    <w:rsid w:val="00D373E0"/>
    <w:rsid w:val="00D37E42"/>
    <w:rsid w:val="00D4354D"/>
    <w:rsid w:val="00D45B03"/>
    <w:rsid w:val="00D45EA8"/>
    <w:rsid w:val="00D46516"/>
    <w:rsid w:val="00D47221"/>
    <w:rsid w:val="00D516C3"/>
    <w:rsid w:val="00D5320B"/>
    <w:rsid w:val="00D54E5A"/>
    <w:rsid w:val="00D55521"/>
    <w:rsid w:val="00D56494"/>
    <w:rsid w:val="00D5761A"/>
    <w:rsid w:val="00D57C1D"/>
    <w:rsid w:val="00D57D81"/>
    <w:rsid w:val="00D611ED"/>
    <w:rsid w:val="00D623F8"/>
    <w:rsid w:val="00D6461C"/>
    <w:rsid w:val="00D658DA"/>
    <w:rsid w:val="00D66470"/>
    <w:rsid w:val="00D665DD"/>
    <w:rsid w:val="00D67203"/>
    <w:rsid w:val="00D67CEC"/>
    <w:rsid w:val="00D716DB"/>
    <w:rsid w:val="00D74275"/>
    <w:rsid w:val="00D742FF"/>
    <w:rsid w:val="00D7478E"/>
    <w:rsid w:val="00D7567C"/>
    <w:rsid w:val="00D76661"/>
    <w:rsid w:val="00D77E5F"/>
    <w:rsid w:val="00D77E9B"/>
    <w:rsid w:val="00D803AC"/>
    <w:rsid w:val="00D8098A"/>
    <w:rsid w:val="00D82002"/>
    <w:rsid w:val="00D823D2"/>
    <w:rsid w:val="00D82E4D"/>
    <w:rsid w:val="00D8323B"/>
    <w:rsid w:val="00D86C82"/>
    <w:rsid w:val="00D86D3E"/>
    <w:rsid w:val="00D9005F"/>
    <w:rsid w:val="00D91860"/>
    <w:rsid w:val="00D92415"/>
    <w:rsid w:val="00D93143"/>
    <w:rsid w:val="00D96BF8"/>
    <w:rsid w:val="00D96DE4"/>
    <w:rsid w:val="00D977C2"/>
    <w:rsid w:val="00D977E2"/>
    <w:rsid w:val="00DA07BB"/>
    <w:rsid w:val="00DA0FC4"/>
    <w:rsid w:val="00DA2252"/>
    <w:rsid w:val="00DA2359"/>
    <w:rsid w:val="00DA33CD"/>
    <w:rsid w:val="00DA3A94"/>
    <w:rsid w:val="00DA3C24"/>
    <w:rsid w:val="00DA4A50"/>
    <w:rsid w:val="00DA5C95"/>
    <w:rsid w:val="00DA5E7C"/>
    <w:rsid w:val="00DA706F"/>
    <w:rsid w:val="00DA7CCB"/>
    <w:rsid w:val="00DB03AE"/>
    <w:rsid w:val="00DB1037"/>
    <w:rsid w:val="00DB28DD"/>
    <w:rsid w:val="00DB6479"/>
    <w:rsid w:val="00DB6DAD"/>
    <w:rsid w:val="00DC0884"/>
    <w:rsid w:val="00DC1FE1"/>
    <w:rsid w:val="00DC2873"/>
    <w:rsid w:val="00DC2D69"/>
    <w:rsid w:val="00DC4A3C"/>
    <w:rsid w:val="00DC7013"/>
    <w:rsid w:val="00DC7C4F"/>
    <w:rsid w:val="00DC7FD1"/>
    <w:rsid w:val="00DD0A3A"/>
    <w:rsid w:val="00DD12F3"/>
    <w:rsid w:val="00DD256D"/>
    <w:rsid w:val="00DD2DB8"/>
    <w:rsid w:val="00DD4C8D"/>
    <w:rsid w:val="00DD4F97"/>
    <w:rsid w:val="00DD546A"/>
    <w:rsid w:val="00DD5E47"/>
    <w:rsid w:val="00DD65BB"/>
    <w:rsid w:val="00DD71C2"/>
    <w:rsid w:val="00DE00DF"/>
    <w:rsid w:val="00DE030A"/>
    <w:rsid w:val="00DE1F0D"/>
    <w:rsid w:val="00DE4688"/>
    <w:rsid w:val="00DE46B2"/>
    <w:rsid w:val="00DE5C80"/>
    <w:rsid w:val="00DE757B"/>
    <w:rsid w:val="00DF1C93"/>
    <w:rsid w:val="00DF2E19"/>
    <w:rsid w:val="00DF72B5"/>
    <w:rsid w:val="00E00CEB"/>
    <w:rsid w:val="00E02138"/>
    <w:rsid w:val="00E04450"/>
    <w:rsid w:val="00E04C0E"/>
    <w:rsid w:val="00E0769F"/>
    <w:rsid w:val="00E07F4D"/>
    <w:rsid w:val="00E10CC7"/>
    <w:rsid w:val="00E1142A"/>
    <w:rsid w:val="00E12526"/>
    <w:rsid w:val="00E12A5D"/>
    <w:rsid w:val="00E166A1"/>
    <w:rsid w:val="00E21D5C"/>
    <w:rsid w:val="00E235E0"/>
    <w:rsid w:val="00E24DC5"/>
    <w:rsid w:val="00E255F2"/>
    <w:rsid w:val="00E26438"/>
    <w:rsid w:val="00E27FCD"/>
    <w:rsid w:val="00E33041"/>
    <w:rsid w:val="00E345CD"/>
    <w:rsid w:val="00E36F8E"/>
    <w:rsid w:val="00E4235F"/>
    <w:rsid w:val="00E44EC0"/>
    <w:rsid w:val="00E4739E"/>
    <w:rsid w:val="00E479FE"/>
    <w:rsid w:val="00E508E6"/>
    <w:rsid w:val="00E52714"/>
    <w:rsid w:val="00E52784"/>
    <w:rsid w:val="00E53105"/>
    <w:rsid w:val="00E546ED"/>
    <w:rsid w:val="00E54D98"/>
    <w:rsid w:val="00E55153"/>
    <w:rsid w:val="00E55581"/>
    <w:rsid w:val="00E559ED"/>
    <w:rsid w:val="00E56A14"/>
    <w:rsid w:val="00E60FEF"/>
    <w:rsid w:val="00E63B59"/>
    <w:rsid w:val="00E64C96"/>
    <w:rsid w:val="00E64DF0"/>
    <w:rsid w:val="00E6649C"/>
    <w:rsid w:val="00E669F9"/>
    <w:rsid w:val="00E6708F"/>
    <w:rsid w:val="00E71706"/>
    <w:rsid w:val="00E72593"/>
    <w:rsid w:val="00E7601F"/>
    <w:rsid w:val="00E76B60"/>
    <w:rsid w:val="00E807B2"/>
    <w:rsid w:val="00E8190A"/>
    <w:rsid w:val="00E8251B"/>
    <w:rsid w:val="00E82B92"/>
    <w:rsid w:val="00E83F0F"/>
    <w:rsid w:val="00E91318"/>
    <w:rsid w:val="00E9186C"/>
    <w:rsid w:val="00E96208"/>
    <w:rsid w:val="00EA19AD"/>
    <w:rsid w:val="00EA3BB0"/>
    <w:rsid w:val="00EA54E4"/>
    <w:rsid w:val="00EA648B"/>
    <w:rsid w:val="00EA67B5"/>
    <w:rsid w:val="00EA6BFF"/>
    <w:rsid w:val="00EA6FBB"/>
    <w:rsid w:val="00EB13FD"/>
    <w:rsid w:val="00EB1448"/>
    <w:rsid w:val="00EB3671"/>
    <w:rsid w:val="00EB3AFF"/>
    <w:rsid w:val="00EB5426"/>
    <w:rsid w:val="00EC0068"/>
    <w:rsid w:val="00EC2A93"/>
    <w:rsid w:val="00EC3206"/>
    <w:rsid w:val="00EC6073"/>
    <w:rsid w:val="00EC69F1"/>
    <w:rsid w:val="00ED11A7"/>
    <w:rsid w:val="00ED1AE8"/>
    <w:rsid w:val="00ED374A"/>
    <w:rsid w:val="00ED43EB"/>
    <w:rsid w:val="00ED7687"/>
    <w:rsid w:val="00ED79B5"/>
    <w:rsid w:val="00EE1841"/>
    <w:rsid w:val="00EE382C"/>
    <w:rsid w:val="00EE4741"/>
    <w:rsid w:val="00EE4960"/>
    <w:rsid w:val="00EE4E86"/>
    <w:rsid w:val="00EE6F70"/>
    <w:rsid w:val="00EE707C"/>
    <w:rsid w:val="00EF1A5A"/>
    <w:rsid w:val="00EF1FE0"/>
    <w:rsid w:val="00EF27B0"/>
    <w:rsid w:val="00EF50B5"/>
    <w:rsid w:val="00EF70ED"/>
    <w:rsid w:val="00F00B53"/>
    <w:rsid w:val="00F02AA8"/>
    <w:rsid w:val="00F030F3"/>
    <w:rsid w:val="00F0538D"/>
    <w:rsid w:val="00F06403"/>
    <w:rsid w:val="00F074B3"/>
    <w:rsid w:val="00F10134"/>
    <w:rsid w:val="00F13760"/>
    <w:rsid w:val="00F149C8"/>
    <w:rsid w:val="00F162EF"/>
    <w:rsid w:val="00F17BE1"/>
    <w:rsid w:val="00F17F4B"/>
    <w:rsid w:val="00F20C36"/>
    <w:rsid w:val="00F21A28"/>
    <w:rsid w:val="00F21EEF"/>
    <w:rsid w:val="00F22949"/>
    <w:rsid w:val="00F232B3"/>
    <w:rsid w:val="00F23DC7"/>
    <w:rsid w:val="00F24EAE"/>
    <w:rsid w:val="00F25192"/>
    <w:rsid w:val="00F25C7A"/>
    <w:rsid w:val="00F279DB"/>
    <w:rsid w:val="00F27FA1"/>
    <w:rsid w:val="00F326A4"/>
    <w:rsid w:val="00F342DD"/>
    <w:rsid w:val="00F35C02"/>
    <w:rsid w:val="00F37399"/>
    <w:rsid w:val="00F40723"/>
    <w:rsid w:val="00F45552"/>
    <w:rsid w:val="00F47D00"/>
    <w:rsid w:val="00F50915"/>
    <w:rsid w:val="00F51BBB"/>
    <w:rsid w:val="00F54E82"/>
    <w:rsid w:val="00F60325"/>
    <w:rsid w:val="00F60F91"/>
    <w:rsid w:val="00F62CA7"/>
    <w:rsid w:val="00F64AAD"/>
    <w:rsid w:val="00F67340"/>
    <w:rsid w:val="00F67D2B"/>
    <w:rsid w:val="00F734B1"/>
    <w:rsid w:val="00F734CC"/>
    <w:rsid w:val="00F738B9"/>
    <w:rsid w:val="00F75CEF"/>
    <w:rsid w:val="00F767CB"/>
    <w:rsid w:val="00F812FE"/>
    <w:rsid w:val="00F81DF4"/>
    <w:rsid w:val="00F82BEB"/>
    <w:rsid w:val="00F82E7F"/>
    <w:rsid w:val="00F83EA4"/>
    <w:rsid w:val="00F843A9"/>
    <w:rsid w:val="00F85B83"/>
    <w:rsid w:val="00F85BBF"/>
    <w:rsid w:val="00F86EA8"/>
    <w:rsid w:val="00F91011"/>
    <w:rsid w:val="00F9350A"/>
    <w:rsid w:val="00F94A03"/>
    <w:rsid w:val="00F94FED"/>
    <w:rsid w:val="00F96860"/>
    <w:rsid w:val="00F96EA7"/>
    <w:rsid w:val="00F972EA"/>
    <w:rsid w:val="00F976C3"/>
    <w:rsid w:val="00FA04B4"/>
    <w:rsid w:val="00FA2142"/>
    <w:rsid w:val="00FA224C"/>
    <w:rsid w:val="00FA2D50"/>
    <w:rsid w:val="00FA6B67"/>
    <w:rsid w:val="00FA79DB"/>
    <w:rsid w:val="00FB08C7"/>
    <w:rsid w:val="00FB2DDA"/>
    <w:rsid w:val="00FB316C"/>
    <w:rsid w:val="00FB3BF5"/>
    <w:rsid w:val="00FB6096"/>
    <w:rsid w:val="00FC0F7F"/>
    <w:rsid w:val="00FC1FAC"/>
    <w:rsid w:val="00FC2232"/>
    <w:rsid w:val="00FC4D91"/>
    <w:rsid w:val="00FC5470"/>
    <w:rsid w:val="00FC57B2"/>
    <w:rsid w:val="00FC57F7"/>
    <w:rsid w:val="00FC5BF9"/>
    <w:rsid w:val="00FC6014"/>
    <w:rsid w:val="00FC7DA7"/>
    <w:rsid w:val="00FD17B5"/>
    <w:rsid w:val="00FD3F8F"/>
    <w:rsid w:val="00FD4087"/>
    <w:rsid w:val="00FD5D3D"/>
    <w:rsid w:val="00FD6FF8"/>
    <w:rsid w:val="00FD7675"/>
    <w:rsid w:val="00FE0CAE"/>
    <w:rsid w:val="00FE3B7F"/>
    <w:rsid w:val="00FE3DB4"/>
    <w:rsid w:val="00FE40BD"/>
    <w:rsid w:val="00FE5401"/>
    <w:rsid w:val="00FE6434"/>
    <w:rsid w:val="00FE7092"/>
    <w:rsid w:val="00FF0158"/>
    <w:rsid w:val="00FF0F29"/>
    <w:rsid w:val="00FF1CBB"/>
    <w:rsid w:val="00FF283F"/>
    <w:rsid w:val="00FF33EF"/>
    <w:rsid w:val="00FF3D1D"/>
    <w:rsid w:val="00FF44E0"/>
    <w:rsid w:val="00FF5FE7"/>
    <w:rsid w:val="00FF73EC"/>
    <w:rsid w:val="00FF7B5C"/>
  </w:rsids>
  <m:mathPr>
    <m:mathFont m:val="Cambria Math"/>
    <m:brkBin m:val="before"/>
    <m:brkBinSub m:val="--"/>
    <m:smallFrac m:val="0"/>
    <m:dispDef/>
    <m:lMargin m:val="0"/>
    <m:rMargin m:val="0"/>
    <m:defJc m:val="centerGroup"/>
    <m:wrapIndent m:val="1440"/>
    <m:intLim m:val="subSup"/>
    <m:naryLim m:val="undOvr"/>
  </m:mathPr>
  <w:themeFontLang w:val="ru-RU"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D28"/>
    <w:pPr>
      <w:widowControl w:val="0"/>
    </w:pPr>
  </w:style>
  <w:style w:type="paragraph" w:styleId="1">
    <w:name w:val="heading 1"/>
    <w:basedOn w:val="a"/>
    <w:next w:val="a"/>
    <w:link w:val="10"/>
    <w:uiPriority w:val="9"/>
    <w:qFormat/>
    <w:rsid w:val="008C0F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030F3"/>
    <w:pPr>
      <w:widowControl/>
      <w:spacing w:before="100" w:beforeAutospacing="1" w:after="100" w:afterAutospacing="1" w:line="240" w:lineRule="auto"/>
      <w:jc w:val="left"/>
      <w:outlineLvl w:val="1"/>
    </w:pPr>
    <w:rPr>
      <w:rFonts w:eastAsia="Times New Roman"/>
      <w:b/>
      <w:bCs/>
      <w:sz w:val="36"/>
      <w:szCs w:val="36"/>
      <w:lang w:eastAsia="ru-RU"/>
    </w:rPr>
  </w:style>
  <w:style w:type="paragraph" w:styleId="3">
    <w:name w:val="heading 3"/>
    <w:basedOn w:val="a"/>
    <w:next w:val="a"/>
    <w:link w:val="30"/>
    <w:uiPriority w:val="9"/>
    <w:unhideWhenUsed/>
    <w:qFormat/>
    <w:rsid w:val="008C0F0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030F3"/>
    <w:rPr>
      <w:rFonts w:eastAsia="Times New Roman"/>
      <w:b/>
      <w:bCs/>
      <w:sz w:val="36"/>
      <w:szCs w:val="36"/>
      <w:lang w:eastAsia="ru-RU"/>
    </w:rPr>
  </w:style>
  <w:style w:type="paragraph" w:styleId="a3">
    <w:name w:val="List Paragraph"/>
    <w:basedOn w:val="a"/>
    <w:uiPriority w:val="34"/>
    <w:qFormat/>
    <w:rsid w:val="00620969"/>
    <w:pPr>
      <w:framePr w:wrap="around" w:vAnchor="text" w:hAnchor="text" w:y="1"/>
      <w:widowControl/>
      <w:ind w:left="720"/>
      <w:contextualSpacing/>
    </w:pPr>
    <w:rPr>
      <w:rFonts w:eastAsia="Times New Roman"/>
      <w:szCs w:val="22"/>
      <w:lang w:eastAsia="ru-RU"/>
    </w:rPr>
  </w:style>
  <w:style w:type="character" w:styleId="a4">
    <w:name w:val="Hyperlink"/>
    <w:basedOn w:val="a0"/>
    <w:uiPriority w:val="99"/>
    <w:rsid w:val="00620969"/>
    <w:rPr>
      <w:rFonts w:cs="Times New Roman"/>
      <w:color w:val="0000FF"/>
      <w:u w:val="single"/>
    </w:rPr>
  </w:style>
  <w:style w:type="paragraph" w:styleId="a5">
    <w:name w:val="Balloon Text"/>
    <w:basedOn w:val="a"/>
    <w:link w:val="a6"/>
    <w:uiPriority w:val="99"/>
    <w:semiHidden/>
    <w:unhideWhenUsed/>
    <w:rsid w:val="002C36B2"/>
    <w:pPr>
      <w:spacing w:line="240" w:lineRule="auto"/>
      <w:jc w:val="left"/>
    </w:pPr>
    <w:rPr>
      <w:rFonts w:ascii="Tahoma" w:hAnsi="Tahoma" w:cs="Tahoma"/>
      <w:sz w:val="16"/>
      <w:szCs w:val="16"/>
      <w:lang w:val="en-US"/>
    </w:rPr>
  </w:style>
  <w:style w:type="character" w:customStyle="1" w:styleId="a6">
    <w:name w:val="Текст выноски Знак"/>
    <w:basedOn w:val="a0"/>
    <w:link w:val="a5"/>
    <w:uiPriority w:val="99"/>
    <w:semiHidden/>
    <w:rsid w:val="002C36B2"/>
    <w:rPr>
      <w:rFonts w:ascii="Tahoma" w:hAnsi="Tahoma" w:cs="Tahoma"/>
      <w:sz w:val="16"/>
      <w:szCs w:val="16"/>
      <w:lang w:val="en-US"/>
    </w:rPr>
  </w:style>
  <w:style w:type="character" w:styleId="a7">
    <w:name w:val="Strong"/>
    <w:basedOn w:val="a0"/>
    <w:uiPriority w:val="22"/>
    <w:qFormat/>
    <w:rsid w:val="00BF11B9"/>
    <w:rPr>
      <w:b/>
      <w:bCs/>
    </w:rPr>
  </w:style>
  <w:style w:type="character" w:styleId="a8">
    <w:name w:val="Emphasis"/>
    <w:basedOn w:val="a0"/>
    <w:uiPriority w:val="20"/>
    <w:qFormat/>
    <w:rsid w:val="006D0421"/>
    <w:rPr>
      <w:i/>
      <w:iCs/>
    </w:rPr>
  </w:style>
  <w:style w:type="table" w:styleId="a9">
    <w:name w:val="Table Grid"/>
    <w:basedOn w:val="a1"/>
    <w:uiPriority w:val="59"/>
    <w:rsid w:val="00746EE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rmal (Web)"/>
    <w:basedOn w:val="a"/>
    <w:unhideWhenUsed/>
    <w:rsid w:val="009E27F2"/>
    <w:pPr>
      <w:widowControl/>
      <w:spacing w:before="100" w:beforeAutospacing="1" w:after="100" w:afterAutospacing="1" w:line="240" w:lineRule="auto"/>
      <w:jc w:val="left"/>
    </w:pPr>
    <w:rPr>
      <w:rFonts w:eastAsia="Times New Roman"/>
      <w:lang w:eastAsia="ru-RU"/>
    </w:rPr>
  </w:style>
  <w:style w:type="paragraph" w:customStyle="1" w:styleId="p">
    <w:name w:val="p"/>
    <w:basedOn w:val="a"/>
    <w:rsid w:val="009E27F2"/>
    <w:pPr>
      <w:widowControl/>
      <w:spacing w:before="100" w:beforeAutospacing="1" w:after="100" w:afterAutospacing="1" w:line="240" w:lineRule="auto"/>
      <w:jc w:val="left"/>
    </w:pPr>
    <w:rPr>
      <w:rFonts w:eastAsia="Times New Roman"/>
      <w:lang w:eastAsia="ru-RU"/>
    </w:rPr>
  </w:style>
  <w:style w:type="paragraph" w:styleId="ab">
    <w:name w:val="header"/>
    <w:basedOn w:val="a"/>
    <w:link w:val="ac"/>
    <w:uiPriority w:val="99"/>
    <w:semiHidden/>
    <w:unhideWhenUsed/>
    <w:rsid w:val="00350A27"/>
    <w:pPr>
      <w:tabs>
        <w:tab w:val="center" w:pos="4677"/>
        <w:tab w:val="right" w:pos="9355"/>
      </w:tabs>
      <w:spacing w:line="240" w:lineRule="auto"/>
    </w:pPr>
  </w:style>
  <w:style w:type="character" w:customStyle="1" w:styleId="ac">
    <w:name w:val="Верхний колонтитул Знак"/>
    <w:basedOn w:val="a0"/>
    <w:link w:val="ab"/>
    <w:uiPriority w:val="99"/>
    <w:semiHidden/>
    <w:rsid w:val="00350A27"/>
  </w:style>
  <w:style w:type="paragraph" w:styleId="ad">
    <w:name w:val="footer"/>
    <w:basedOn w:val="a"/>
    <w:link w:val="ae"/>
    <w:uiPriority w:val="99"/>
    <w:semiHidden/>
    <w:unhideWhenUsed/>
    <w:rsid w:val="00350A27"/>
    <w:pPr>
      <w:tabs>
        <w:tab w:val="center" w:pos="4677"/>
        <w:tab w:val="right" w:pos="9355"/>
      </w:tabs>
      <w:spacing w:line="240" w:lineRule="auto"/>
    </w:pPr>
  </w:style>
  <w:style w:type="character" w:customStyle="1" w:styleId="ae">
    <w:name w:val="Нижний колонтитул Знак"/>
    <w:basedOn w:val="a0"/>
    <w:link w:val="ad"/>
    <w:uiPriority w:val="99"/>
    <w:semiHidden/>
    <w:rsid w:val="00350A27"/>
  </w:style>
  <w:style w:type="paragraph" w:customStyle="1" w:styleId="jovetitle">
    <w:name w:val="jove_title"/>
    <w:basedOn w:val="a"/>
    <w:rsid w:val="00671989"/>
    <w:pPr>
      <w:widowControl/>
      <w:spacing w:before="100" w:beforeAutospacing="1" w:after="100" w:afterAutospacing="1" w:line="240" w:lineRule="auto"/>
      <w:jc w:val="left"/>
    </w:pPr>
    <w:rPr>
      <w:rFonts w:eastAsia="Times New Roman"/>
      <w:lang w:eastAsia="ru-RU"/>
    </w:rPr>
  </w:style>
  <w:style w:type="character" w:styleId="af">
    <w:name w:val="annotation reference"/>
    <w:basedOn w:val="a0"/>
    <w:uiPriority w:val="99"/>
    <w:semiHidden/>
    <w:unhideWhenUsed/>
    <w:rsid w:val="004E1E8F"/>
    <w:rPr>
      <w:sz w:val="16"/>
      <w:szCs w:val="16"/>
    </w:rPr>
  </w:style>
  <w:style w:type="paragraph" w:styleId="af0">
    <w:name w:val="annotation text"/>
    <w:basedOn w:val="a"/>
    <w:link w:val="af1"/>
    <w:uiPriority w:val="99"/>
    <w:semiHidden/>
    <w:unhideWhenUsed/>
    <w:rsid w:val="004E1E8F"/>
    <w:pPr>
      <w:spacing w:line="240" w:lineRule="auto"/>
      <w:jc w:val="left"/>
    </w:pPr>
    <w:rPr>
      <w:rFonts w:ascii="Tahoma" w:hAnsi="Tahoma" w:cs="Tahoma"/>
      <w:sz w:val="16"/>
      <w:szCs w:val="20"/>
      <w:lang w:val="en-US"/>
    </w:rPr>
  </w:style>
  <w:style w:type="character" w:customStyle="1" w:styleId="af1">
    <w:name w:val="Текст примечания Знак"/>
    <w:basedOn w:val="a0"/>
    <w:link w:val="af0"/>
    <w:uiPriority w:val="99"/>
    <w:semiHidden/>
    <w:rsid w:val="004E1E8F"/>
    <w:rPr>
      <w:rFonts w:ascii="Tahoma" w:hAnsi="Tahoma" w:cs="Tahoma"/>
      <w:sz w:val="16"/>
      <w:szCs w:val="20"/>
      <w:lang w:val="en-US"/>
    </w:rPr>
  </w:style>
  <w:style w:type="paragraph" w:styleId="af2">
    <w:name w:val="annotation subject"/>
    <w:basedOn w:val="af0"/>
    <w:next w:val="af0"/>
    <w:link w:val="af3"/>
    <w:uiPriority w:val="99"/>
    <w:semiHidden/>
    <w:unhideWhenUsed/>
    <w:rsid w:val="004E1E8F"/>
    <w:rPr>
      <w:b/>
      <w:bCs/>
    </w:rPr>
  </w:style>
  <w:style w:type="character" w:customStyle="1" w:styleId="af3">
    <w:name w:val="Тема примечания Знак"/>
    <w:basedOn w:val="af1"/>
    <w:link w:val="af2"/>
    <w:uiPriority w:val="99"/>
    <w:semiHidden/>
    <w:rsid w:val="004E1E8F"/>
    <w:rPr>
      <w:rFonts w:ascii="Tahoma" w:hAnsi="Tahoma" w:cs="Tahoma"/>
      <w:b/>
      <w:bCs/>
      <w:sz w:val="20"/>
      <w:szCs w:val="20"/>
      <w:lang w:val="en-US"/>
    </w:rPr>
  </w:style>
  <w:style w:type="character" w:customStyle="1" w:styleId="apple-converted-space">
    <w:name w:val="apple-converted-space"/>
    <w:basedOn w:val="a0"/>
    <w:rsid w:val="00884237"/>
  </w:style>
  <w:style w:type="paragraph" w:styleId="af4">
    <w:name w:val="Revision"/>
    <w:hidden/>
    <w:uiPriority w:val="99"/>
    <w:semiHidden/>
    <w:rsid w:val="00AB6088"/>
    <w:pPr>
      <w:spacing w:line="240" w:lineRule="auto"/>
      <w:jc w:val="left"/>
    </w:pPr>
  </w:style>
  <w:style w:type="character" w:customStyle="1" w:styleId="CharAttribute3">
    <w:name w:val="CharAttribute3"/>
    <w:rsid w:val="005A0596"/>
    <w:rPr>
      <w:rFonts w:ascii="Times New Roman" w:eastAsia="Times New Roman"/>
      <w:sz w:val="24"/>
    </w:rPr>
  </w:style>
  <w:style w:type="character" w:customStyle="1" w:styleId="30">
    <w:name w:val="Заголовок 3 Знак"/>
    <w:basedOn w:val="a0"/>
    <w:link w:val="3"/>
    <w:uiPriority w:val="9"/>
    <w:rsid w:val="008C0F02"/>
    <w:rPr>
      <w:rFonts w:asciiTheme="majorHAnsi" w:eastAsiaTheme="majorEastAsia" w:hAnsiTheme="majorHAnsi" w:cstheme="majorBidi"/>
      <w:b/>
      <w:bCs/>
      <w:color w:val="4F81BD" w:themeColor="accent1"/>
    </w:rPr>
  </w:style>
  <w:style w:type="character" w:customStyle="1" w:styleId="10">
    <w:name w:val="Заголовок 1 Знак"/>
    <w:basedOn w:val="a0"/>
    <w:link w:val="1"/>
    <w:uiPriority w:val="9"/>
    <w:rsid w:val="008C0F02"/>
    <w:rPr>
      <w:rFonts w:asciiTheme="majorHAnsi" w:eastAsiaTheme="majorEastAsia" w:hAnsiTheme="majorHAnsi" w:cstheme="majorBidi"/>
      <w:b/>
      <w:bCs/>
      <w:color w:val="365F91" w:themeColor="accent1" w:themeShade="BF"/>
      <w:sz w:val="28"/>
      <w:szCs w:val="28"/>
    </w:rPr>
  </w:style>
  <w:style w:type="paragraph" w:customStyle="1" w:styleId="product-ids">
    <w:name w:val="product-ids"/>
    <w:basedOn w:val="a"/>
    <w:rsid w:val="00AB4666"/>
    <w:pPr>
      <w:widowControl/>
      <w:spacing w:before="100" w:beforeAutospacing="1" w:after="100" w:afterAutospacing="1" w:line="240" w:lineRule="auto"/>
      <w:jc w:val="left"/>
    </w:pPr>
    <w:rPr>
      <w:rFonts w:eastAsia="Times New Roman"/>
      <w:lang w:eastAsia="ru-RU"/>
    </w:rPr>
  </w:style>
  <w:style w:type="character" w:styleId="af5">
    <w:name w:val="Placeholder Text"/>
    <w:basedOn w:val="a0"/>
    <w:uiPriority w:val="99"/>
    <w:semiHidden/>
    <w:rsid w:val="007F29BA"/>
    <w:rPr>
      <w:color w:val="808080"/>
    </w:rPr>
  </w:style>
  <w:style w:type="character" w:styleId="af6">
    <w:name w:val="line number"/>
    <w:uiPriority w:val="99"/>
    <w:unhideWhenUsed/>
    <w:rsid w:val="00D11D28"/>
    <w:rPr>
      <w:rFonts w:asciiTheme="minorHAnsi" w:hAnsiTheme="minorHAns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3644">
      <w:bodyDiv w:val="1"/>
      <w:marLeft w:val="0"/>
      <w:marRight w:val="0"/>
      <w:marTop w:val="0"/>
      <w:marBottom w:val="0"/>
      <w:divBdr>
        <w:top w:val="none" w:sz="0" w:space="0" w:color="auto"/>
        <w:left w:val="none" w:sz="0" w:space="0" w:color="auto"/>
        <w:bottom w:val="none" w:sz="0" w:space="0" w:color="auto"/>
        <w:right w:val="none" w:sz="0" w:space="0" w:color="auto"/>
      </w:divBdr>
    </w:div>
    <w:div w:id="46951138">
      <w:bodyDiv w:val="1"/>
      <w:marLeft w:val="0"/>
      <w:marRight w:val="0"/>
      <w:marTop w:val="0"/>
      <w:marBottom w:val="0"/>
      <w:divBdr>
        <w:top w:val="none" w:sz="0" w:space="0" w:color="auto"/>
        <w:left w:val="none" w:sz="0" w:space="0" w:color="auto"/>
        <w:bottom w:val="none" w:sz="0" w:space="0" w:color="auto"/>
        <w:right w:val="none" w:sz="0" w:space="0" w:color="auto"/>
      </w:divBdr>
      <w:divsChild>
        <w:div w:id="1643388036">
          <w:marLeft w:val="0"/>
          <w:marRight w:val="1"/>
          <w:marTop w:val="0"/>
          <w:marBottom w:val="0"/>
          <w:divBdr>
            <w:top w:val="none" w:sz="0" w:space="0" w:color="auto"/>
            <w:left w:val="none" w:sz="0" w:space="0" w:color="auto"/>
            <w:bottom w:val="none" w:sz="0" w:space="0" w:color="auto"/>
            <w:right w:val="none" w:sz="0" w:space="0" w:color="auto"/>
          </w:divBdr>
          <w:divsChild>
            <w:div w:id="432669101">
              <w:marLeft w:val="0"/>
              <w:marRight w:val="0"/>
              <w:marTop w:val="0"/>
              <w:marBottom w:val="0"/>
              <w:divBdr>
                <w:top w:val="none" w:sz="0" w:space="0" w:color="auto"/>
                <w:left w:val="none" w:sz="0" w:space="0" w:color="auto"/>
                <w:bottom w:val="none" w:sz="0" w:space="0" w:color="auto"/>
                <w:right w:val="none" w:sz="0" w:space="0" w:color="auto"/>
              </w:divBdr>
              <w:divsChild>
                <w:div w:id="591667346">
                  <w:marLeft w:val="0"/>
                  <w:marRight w:val="0"/>
                  <w:marTop w:val="0"/>
                  <w:marBottom w:val="0"/>
                  <w:divBdr>
                    <w:top w:val="none" w:sz="0" w:space="0" w:color="auto"/>
                    <w:left w:val="none" w:sz="0" w:space="0" w:color="auto"/>
                    <w:bottom w:val="none" w:sz="0" w:space="0" w:color="auto"/>
                    <w:right w:val="none" w:sz="0" w:space="0" w:color="auto"/>
                  </w:divBdr>
                  <w:divsChild>
                    <w:div w:id="2103338319">
                      <w:marLeft w:val="0"/>
                      <w:marRight w:val="0"/>
                      <w:marTop w:val="0"/>
                      <w:marBottom w:val="0"/>
                      <w:divBdr>
                        <w:top w:val="none" w:sz="0" w:space="0" w:color="auto"/>
                        <w:left w:val="none" w:sz="0" w:space="0" w:color="auto"/>
                        <w:bottom w:val="none" w:sz="0" w:space="0" w:color="auto"/>
                        <w:right w:val="none" w:sz="0" w:space="0" w:color="auto"/>
                      </w:divBdr>
                      <w:divsChild>
                        <w:div w:id="207379125">
                          <w:marLeft w:val="384"/>
                          <w:marRight w:val="384"/>
                          <w:marTop w:val="0"/>
                          <w:marBottom w:val="0"/>
                          <w:divBdr>
                            <w:top w:val="none" w:sz="0" w:space="0" w:color="auto"/>
                            <w:left w:val="none" w:sz="0" w:space="0" w:color="auto"/>
                            <w:bottom w:val="none" w:sz="0" w:space="0" w:color="auto"/>
                            <w:right w:val="none" w:sz="0" w:space="0" w:color="auto"/>
                          </w:divBdr>
                          <w:divsChild>
                            <w:div w:id="339939166">
                              <w:marLeft w:val="0"/>
                              <w:marRight w:val="0"/>
                              <w:marTop w:val="0"/>
                              <w:marBottom w:val="0"/>
                              <w:divBdr>
                                <w:top w:val="none" w:sz="0" w:space="0" w:color="auto"/>
                                <w:left w:val="none" w:sz="0" w:space="0" w:color="auto"/>
                                <w:bottom w:val="none" w:sz="0" w:space="0" w:color="auto"/>
                                <w:right w:val="none" w:sz="0" w:space="0" w:color="auto"/>
                              </w:divBdr>
                              <w:divsChild>
                                <w:div w:id="1968511222">
                                  <w:marLeft w:val="0"/>
                                  <w:marRight w:val="0"/>
                                  <w:marTop w:val="0"/>
                                  <w:marBottom w:val="0"/>
                                  <w:divBdr>
                                    <w:top w:val="none" w:sz="0" w:space="0" w:color="auto"/>
                                    <w:left w:val="none" w:sz="0" w:space="0" w:color="auto"/>
                                    <w:bottom w:val="none" w:sz="0" w:space="0" w:color="auto"/>
                                    <w:right w:val="none" w:sz="0" w:space="0" w:color="auto"/>
                                  </w:divBdr>
                                  <w:divsChild>
                                    <w:div w:id="1090471490">
                                      <w:marLeft w:val="0"/>
                                      <w:marRight w:val="0"/>
                                      <w:marTop w:val="0"/>
                                      <w:marBottom w:val="0"/>
                                      <w:divBdr>
                                        <w:top w:val="none" w:sz="0" w:space="0" w:color="auto"/>
                                        <w:left w:val="none" w:sz="0" w:space="0" w:color="auto"/>
                                        <w:bottom w:val="none" w:sz="0" w:space="0" w:color="auto"/>
                                        <w:right w:val="none" w:sz="0" w:space="0" w:color="auto"/>
                                      </w:divBdr>
                                      <w:divsChild>
                                        <w:div w:id="176307182">
                                          <w:marLeft w:val="0"/>
                                          <w:marRight w:val="0"/>
                                          <w:marTop w:val="0"/>
                                          <w:marBottom w:val="0"/>
                                          <w:divBdr>
                                            <w:top w:val="none" w:sz="0" w:space="0" w:color="auto"/>
                                            <w:left w:val="none" w:sz="0" w:space="0" w:color="auto"/>
                                            <w:bottom w:val="none" w:sz="0" w:space="0" w:color="auto"/>
                                            <w:right w:val="none" w:sz="0" w:space="0" w:color="auto"/>
                                          </w:divBdr>
                                          <w:divsChild>
                                            <w:div w:id="621688929">
                                              <w:marLeft w:val="0"/>
                                              <w:marRight w:val="0"/>
                                              <w:marTop w:val="0"/>
                                              <w:marBottom w:val="0"/>
                                              <w:divBdr>
                                                <w:top w:val="none" w:sz="0" w:space="0" w:color="auto"/>
                                                <w:left w:val="none" w:sz="0" w:space="0" w:color="auto"/>
                                                <w:bottom w:val="none" w:sz="0" w:space="0" w:color="auto"/>
                                                <w:right w:val="none" w:sz="0" w:space="0" w:color="auto"/>
                                              </w:divBdr>
                                              <w:divsChild>
                                                <w:div w:id="276257783">
                                                  <w:marLeft w:val="0"/>
                                                  <w:marRight w:val="0"/>
                                                  <w:marTop w:val="0"/>
                                                  <w:marBottom w:val="0"/>
                                                  <w:divBdr>
                                                    <w:top w:val="none" w:sz="0" w:space="0" w:color="auto"/>
                                                    <w:left w:val="none" w:sz="0" w:space="0" w:color="auto"/>
                                                    <w:bottom w:val="none" w:sz="0" w:space="0" w:color="auto"/>
                                                    <w:right w:val="none" w:sz="0" w:space="0" w:color="auto"/>
                                                  </w:divBdr>
                                                  <w:divsChild>
                                                    <w:div w:id="1774787733">
                                                      <w:marLeft w:val="0"/>
                                                      <w:marRight w:val="0"/>
                                                      <w:marTop w:val="0"/>
                                                      <w:marBottom w:val="0"/>
                                                      <w:divBdr>
                                                        <w:top w:val="none" w:sz="0" w:space="0" w:color="auto"/>
                                                        <w:left w:val="none" w:sz="0" w:space="0" w:color="auto"/>
                                                        <w:bottom w:val="none" w:sz="0" w:space="0" w:color="auto"/>
                                                        <w:right w:val="none" w:sz="0" w:space="0" w:color="auto"/>
                                                      </w:divBdr>
                                                    </w:div>
                                                    <w:div w:id="202986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169823">
      <w:bodyDiv w:val="1"/>
      <w:marLeft w:val="0"/>
      <w:marRight w:val="0"/>
      <w:marTop w:val="0"/>
      <w:marBottom w:val="0"/>
      <w:divBdr>
        <w:top w:val="none" w:sz="0" w:space="0" w:color="auto"/>
        <w:left w:val="none" w:sz="0" w:space="0" w:color="auto"/>
        <w:bottom w:val="none" w:sz="0" w:space="0" w:color="auto"/>
        <w:right w:val="none" w:sz="0" w:space="0" w:color="auto"/>
      </w:divBdr>
    </w:div>
    <w:div w:id="186795290">
      <w:bodyDiv w:val="1"/>
      <w:marLeft w:val="0"/>
      <w:marRight w:val="0"/>
      <w:marTop w:val="0"/>
      <w:marBottom w:val="0"/>
      <w:divBdr>
        <w:top w:val="none" w:sz="0" w:space="0" w:color="auto"/>
        <w:left w:val="none" w:sz="0" w:space="0" w:color="auto"/>
        <w:bottom w:val="none" w:sz="0" w:space="0" w:color="auto"/>
        <w:right w:val="none" w:sz="0" w:space="0" w:color="auto"/>
      </w:divBdr>
    </w:div>
    <w:div w:id="211888561">
      <w:bodyDiv w:val="1"/>
      <w:marLeft w:val="0"/>
      <w:marRight w:val="0"/>
      <w:marTop w:val="0"/>
      <w:marBottom w:val="0"/>
      <w:divBdr>
        <w:top w:val="none" w:sz="0" w:space="0" w:color="auto"/>
        <w:left w:val="none" w:sz="0" w:space="0" w:color="auto"/>
        <w:bottom w:val="none" w:sz="0" w:space="0" w:color="auto"/>
        <w:right w:val="none" w:sz="0" w:space="0" w:color="auto"/>
      </w:divBdr>
      <w:divsChild>
        <w:div w:id="144855977">
          <w:marLeft w:val="0"/>
          <w:marRight w:val="1"/>
          <w:marTop w:val="0"/>
          <w:marBottom w:val="0"/>
          <w:divBdr>
            <w:top w:val="none" w:sz="0" w:space="0" w:color="auto"/>
            <w:left w:val="none" w:sz="0" w:space="0" w:color="auto"/>
            <w:bottom w:val="none" w:sz="0" w:space="0" w:color="auto"/>
            <w:right w:val="none" w:sz="0" w:space="0" w:color="auto"/>
          </w:divBdr>
          <w:divsChild>
            <w:div w:id="771169085">
              <w:marLeft w:val="0"/>
              <w:marRight w:val="0"/>
              <w:marTop w:val="0"/>
              <w:marBottom w:val="0"/>
              <w:divBdr>
                <w:top w:val="none" w:sz="0" w:space="0" w:color="auto"/>
                <w:left w:val="none" w:sz="0" w:space="0" w:color="auto"/>
                <w:bottom w:val="none" w:sz="0" w:space="0" w:color="auto"/>
                <w:right w:val="none" w:sz="0" w:space="0" w:color="auto"/>
              </w:divBdr>
              <w:divsChild>
                <w:div w:id="236088165">
                  <w:marLeft w:val="0"/>
                  <w:marRight w:val="0"/>
                  <w:marTop w:val="0"/>
                  <w:marBottom w:val="0"/>
                  <w:divBdr>
                    <w:top w:val="none" w:sz="0" w:space="0" w:color="auto"/>
                    <w:left w:val="none" w:sz="0" w:space="0" w:color="auto"/>
                    <w:bottom w:val="none" w:sz="0" w:space="0" w:color="auto"/>
                    <w:right w:val="none" w:sz="0" w:space="0" w:color="auto"/>
                  </w:divBdr>
                  <w:divsChild>
                    <w:div w:id="1319379230">
                      <w:marLeft w:val="0"/>
                      <w:marRight w:val="0"/>
                      <w:marTop w:val="0"/>
                      <w:marBottom w:val="0"/>
                      <w:divBdr>
                        <w:top w:val="none" w:sz="0" w:space="0" w:color="auto"/>
                        <w:left w:val="none" w:sz="0" w:space="0" w:color="auto"/>
                        <w:bottom w:val="none" w:sz="0" w:space="0" w:color="auto"/>
                        <w:right w:val="none" w:sz="0" w:space="0" w:color="auto"/>
                      </w:divBdr>
                      <w:divsChild>
                        <w:div w:id="926571268">
                          <w:marLeft w:val="384"/>
                          <w:marRight w:val="384"/>
                          <w:marTop w:val="0"/>
                          <w:marBottom w:val="0"/>
                          <w:divBdr>
                            <w:top w:val="none" w:sz="0" w:space="0" w:color="auto"/>
                            <w:left w:val="none" w:sz="0" w:space="0" w:color="auto"/>
                            <w:bottom w:val="none" w:sz="0" w:space="0" w:color="auto"/>
                            <w:right w:val="none" w:sz="0" w:space="0" w:color="auto"/>
                          </w:divBdr>
                          <w:divsChild>
                            <w:div w:id="1999840123">
                              <w:marLeft w:val="0"/>
                              <w:marRight w:val="0"/>
                              <w:marTop w:val="0"/>
                              <w:marBottom w:val="0"/>
                              <w:divBdr>
                                <w:top w:val="none" w:sz="0" w:space="0" w:color="auto"/>
                                <w:left w:val="none" w:sz="0" w:space="0" w:color="auto"/>
                                <w:bottom w:val="none" w:sz="0" w:space="0" w:color="auto"/>
                                <w:right w:val="none" w:sz="0" w:space="0" w:color="auto"/>
                              </w:divBdr>
                              <w:divsChild>
                                <w:div w:id="226648294">
                                  <w:marLeft w:val="0"/>
                                  <w:marRight w:val="0"/>
                                  <w:marTop w:val="0"/>
                                  <w:marBottom w:val="0"/>
                                  <w:divBdr>
                                    <w:top w:val="none" w:sz="0" w:space="0" w:color="auto"/>
                                    <w:left w:val="none" w:sz="0" w:space="0" w:color="auto"/>
                                    <w:bottom w:val="none" w:sz="0" w:space="0" w:color="auto"/>
                                    <w:right w:val="none" w:sz="0" w:space="0" w:color="auto"/>
                                  </w:divBdr>
                                  <w:divsChild>
                                    <w:div w:id="1228035105">
                                      <w:marLeft w:val="0"/>
                                      <w:marRight w:val="0"/>
                                      <w:marTop w:val="0"/>
                                      <w:marBottom w:val="0"/>
                                      <w:divBdr>
                                        <w:top w:val="none" w:sz="0" w:space="0" w:color="auto"/>
                                        <w:left w:val="none" w:sz="0" w:space="0" w:color="auto"/>
                                        <w:bottom w:val="none" w:sz="0" w:space="0" w:color="auto"/>
                                        <w:right w:val="none" w:sz="0" w:space="0" w:color="auto"/>
                                      </w:divBdr>
                                      <w:divsChild>
                                        <w:div w:id="806971688">
                                          <w:marLeft w:val="0"/>
                                          <w:marRight w:val="0"/>
                                          <w:marTop w:val="0"/>
                                          <w:marBottom w:val="0"/>
                                          <w:divBdr>
                                            <w:top w:val="none" w:sz="0" w:space="0" w:color="auto"/>
                                            <w:left w:val="none" w:sz="0" w:space="0" w:color="auto"/>
                                            <w:bottom w:val="none" w:sz="0" w:space="0" w:color="auto"/>
                                            <w:right w:val="none" w:sz="0" w:space="0" w:color="auto"/>
                                          </w:divBdr>
                                          <w:divsChild>
                                            <w:div w:id="620838287">
                                              <w:marLeft w:val="0"/>
                                              <w:marRight w:val="0"/>
                                              <w:marTop w:val="0"/>
                                              <w:marBottom w:val="0"/>
                                              <w:divBdr>
                                                <w:top w:val="none" w:sz="0" w:space="0" w:color="auto"/>
                                                <w:left w:val="none" w:sz="0" w:space="0" w:color="auto"/>
                                                <w:bottom w:val="none" w:sz="0" w:space="0" w:color="auto"/>
                                                <w:right w:val="none" w:sz="0" w:space="0" w:color="auto"/>
                                              </w:divBdr>
                                              <w:divsChild>
                                                <w:div w:id="83185791">
                                                  <w:marLeft w:val="0"/>
                                                  <w:marRight w:val="0"/>
                                                  <w:marTop w:val="0"/>
                                                  <w:marBottom w:val="0"/>
                                                  <w:divBdr>
                                                    <w:top w:val="none" w:sz="0" w:space="0" w:color="auto"/>
                                                    <w:left w:val="none" w:sz="0" w:space="0" w:color="auto"/>
                                                    <w:bottom w:val="none" w:sz="0" w:space="0" w:color="auto"/>
                                                    <w:right w:val="none" w:sz="0" w:space="0" w:color="auto"/>
                                                  </w:divBdr>
                                                  <w:divsChild>
                                                    <w:div w:id="888416112">
                                                      <w:marLeft w:val="0"/>
                                                      <w:marRight w:val="0"/>
                                                      <w:marTop w:val="0"/>
                                                      <w:marBottom w:val="0"/>
                                                      <w:divBdr>
                                                        <w:top w:val="none" w:sz="0" w:space="0" w:color="auto"/>
                                                        <w:left w:val="none" w:sz="0" w:space="0" w:color="auto"/>
                                                        <w:bottom w:val="none" w:sz="0" w:space="0" w:color="auto"/>
                                                        <w:right w:val="none" w:sz="0" w:space="0" w:color="auto"/>
                                                      </w:divBdr>
                                                    </w:div>
                                                    <w:div w:id="209138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082767">
      <w:bodyDiv w:val="1"/>
      <w:marLeft w:val="0"/>
      <w:marRight w:val="0"/>
      <w:marTop w:val="0"/>
      <w:marBottom w:val="0"/>
      <w:divBdr>
        <w:top w:val="none" w:sz="0" w:space="0" w:color="auto"/>
        <w:left w:val="none" w:sz="0" w:space="0" w:color="auto"/>
        <w:bottom w:val="none" w:sz="0" w:space="0" w:color="auto"/>
        <w:right w:val="none" w:sz="0" w:space="0" w:color="auto"/>
      </w:divBdr>
    </w:div>
    <w:div w:id="236787969">
      <w:bodyDiv w:val="1"/>
      <w:marLeft w:val="0"/>
      <w:marRight w:val="0"/>
      <w:marTop w:val="0"/>
      <w:marBottom w:val="0"/>
      <w:divBdr>
        <w:top w:val="none" w:sz="0" w:space="0" w:color="auto"/>
        <w:left w:val="none" w:sz="0" w:space="0" w:color="auto"/>
        <w:bottom w:val="none" w:sz="0" w:space="0" w:color="auto"/>
        <w:right w:val="none" w:sz="0" w:space="0" w:color="auto"/>
      </w:divBdr>
    </w:div>
    <w:div w:id="239144059">
      <w:bodyDiv w:val="1"/>
      <w:marLeft w:val="0"/>
      <w:marRight w:val="0"/>
      <w:marTop w:val="0"/>
      <w:marBottom w:val="0"/>
      <w:divBdr>
        <w:top w:val="none" w:sz="0" w:space="0" w:color="auto"/>
        <w:left w:val="none" w:sz="0" w:space="0" w:color="auto"/>
        <w:bottom w:val="none" w:sz="0" w:space="0" w:color="auto"/>
        <w:right w:val="none" w:sz="0" w:space="0" w:color="auto"/>
      </w:divBdr>
    </w:div>
    <w:div w:id="249630119">
      <w:bodyDiv w:val="1"/>
      <w:marLeft w:val="0"/>
      <w:marRight w:val="0"/>
      <w:marTop w:val="0"/>
      <w:marBottom w:val="0"/>
      <w:divBdr>
        <w:top w:val="none" w:sz="0" w:space="0" w:color="auto"/>
        <w:left w:val="none" w:sz="0" w:space="0" w:color="auto"/>
        <w:bottom w:val="none" w:sz="0" w:space="0" w:color="auto"/>
        <w:right w:val="none" w:sz="0" w:space="0" w:color="auto"/>
      </w:divBdr>
    </w:div>
    <w:div w:id="270665914">
      <w:bodyDiv w:val="1"/>
      <w:marLeft w:val="0"/>
      <w:marRight w:val="0"/>
      <w:marTop w:val="0"/>
      <w:marBottom w:val="0"/>
      <w:divBdr>
        <w:top w:val="none" w:sz="0" w:space="0" w:color="auto"/>
        <w:left w:val="none" w:sz="0" w:space="0" w:color="auto"/>
        <w:bottom w:val="none" w:sz="0" w:space="0" w:color="auto"/>
        <w:right w:val="none" w:sz="0" w:space="0" w:color="auto"/>
      </w:divBdr>
    </w:div>
    <w:div w:id="299649515">
      <w:bodyDiv w:val="1"/>
      <w:marLeft w:val="0"/>
      <w:marRight w:val="0"/>
      <w:marTop w:val="0"/>
      <w:marBottom w:val="0"/>
      <w:divBdr>
        <w:top w:val="none" w:sz="0" w:space="0" w:color="auto"/>
        <w:left w:val="none" w:sz="0" w:space="0" w:color="auto"/>
        <w:bottom w:val="none" w:sz="0" w:space="0" w:color="auto"/>
        <w:right w:val="none" w:sz="0" w:space="0" w:color="auto"/>
      </w:divBdr>
      <w:divsChild>
        <w:div w:id="732776724">
          <w:marLeft w:val="0"/>
          <w:marRight w:val="0"/>
          <w:marTop w:val="0"/>
          <w:marBottom w:val="0"/>
          <w:divBdr>
            <w:top w:val="none" w:sz="0" w:space="0" w:color="auto"/>
            <w:left w:val="none" w:sz="0" w:space="0" w:color="auto"/>
            <w:bottom w:val="none" w:sz="0" w:space="0" w:color="auto"/>
            <w:right w:val="none" w:sz="0" w:space="0" w:color="auto"/>
          </w:divBdr>
        </w:div>
      </w:divsChild>
    </w:div>
    <w:div w:id="317685398">
      <w:bodyDiv w:val="1"/>
      <w:marLeft w:val="0"/>
      <w:marRight w:val="0"/>
      <w:marTop w:val="0"/>
      <w:marBottom w:val="0"/>
      <w:divBdr>
        <w:top w:val="none" w:sz="0" w:space="0" w:color="auto"/>
        <w:left w:val="none" w:sz="0" w:space="0" w:color="auto"/>
        <w:bottom w:val="none" w:sz="0" w:space="0" w:color="auto"/>
        <w:right w:val="none" w:sz="0" w:space="0" w:color="auto"/>
      </w:divBdr>
    </w:div>
    <w:div w:id="321013010">
      <w:bodyDiv w:val="1"/>
      <w:marLeft w:val="0"/>
      <w:marRight w:val="0"/>
      <w:marTop w:val="0"/>
      <w:marBottom w:val="0"/>
      <w:divBdr>
        <w:top w:val="none" w:sz="0" w:space="0" w:color="auto"/>
        <w:left w:val="none" w:sz="0" w:space="0" w:color="auto"/>
        <w:bottom w:val="none" w:sz="0" w:space="0" w:color="auto"/>
        <w:right w:val="none" w:sz="0" w:space="0" w:color="auto"/>
      </w:divBdr>
    </w:div>
    <w:div w:id="324894351">
      <w:bodyDiv w:val="1"/>
      <w:marLeft w:val="0"/>
      <w:marRight w:val="0"/>
      <w:marTop w:val="0"/>
      <w:marBottom w:val="0"/>
      <w:divBdr>
        <w:top w:val="none" w:sz="0" w:space="0" w:color="auto"/>
        <w:left w:val="none" w:sz="0" w:space="0" w:color="auto"/>
        <w:bottom w:val="none" w:sz="0" w:space="0" w:color="auto"/>
        <w:right w:val="none" w:sz="0" w:space="0" w:color="auto"/>
      </w:divBdr>
    </w:div>
    <w:div w:id="333460741">
      <w:bodyDiv w:val="1"/>
      <w:marLeft w:val="0"/>
      <w:marRight w:val="0"/>
      <w:marTop w:val="0"/>
      <w:marBottom w:val="0"/>
      <w:divBdr>
        <w:top w:val="none" w:sz="0" w:space="0" w:color="auto"/>
        <w:left w:val="none" w:sz="0" w:space="0" w:color="auto"/>
        <w:bottom w:val="none" w:sz="0" w:space="0" w:color="auto"/>
        <w:right w:val="none" w:sz="0" w:space="0" w:color="auto"/>
      </w:divBdr>
    </w:div>
    <w:div w:id="476531715">
      <w:bodyDiv w:val="1"/>
      <w:marLeft w:val="0"/>
      <w:marRight w:val="0"/>
      <w:marTop w:val="0"/>
      <w:marBottom w:val="0"/>
      <w:divBdr>
        <w:top w:val="none" w:sz="0" w:space="0" w:color="auto"/>
        <w:left w:val="none" w:sz="0" w:space="0" w:color="auto"/>
        <w:bottom w:val="none" w:sz="0" w:space="0" w:color="auto"/>
        <w:right w:val="none" w:sz="0" w:space="0" w:color="auto"/>
      </w:divBdr>
    </w:div>
    <w:div w:id="487789322">
      <w:bodyDiv w:val="1"/>
      <w:marLeft w:val="0"/>
      <w:marRight w:val="0"/>
      <w:marTop w:val="0"/>
      <w:marBottom w:val="0"/>
      <w:divBdr>
        <w:top w:val="none" w:sz="0" w:space="0" w:color="auto"/>
        <w:left w:val="none" w:sz="0" w:space="0" w:color="auto"/>
        <w:bottom w:val="none" w:sz="0" w:space="0" w:color="auto"/>
        <w:right w:val="none" w:sz="0" w:space="0" w:color="auto"/>
      </w:divBdr>
    </w:div>
    <w:div w:id="558053309">
      <w:bodyDiv w:val="1"/>
      <w:marLeft w:val="0"/>
      <w:marRight w:val="0"/>
      <w:marTop w:val="0"/>
      <w:marBottom w:val="0"/>
      <w:divBdr>
        <w:top w:val="none" w:sz="0" w:space="0" w:color="auto"/>
        <w:left w:val="none" w:sz="0" w:space="0" w:color="auto"/>
        <w:bottom w:val="none" w:sz="0" w:space="0" w:color="auto"/>
        <w:right w:val="none" w:sz="0" w:space="0" w:color="auto"/>
      </w:divBdr>
      <w:divsChild>
        <w:div w:id="757990141">
          <w:marLeft w:val="0"/>
          <w:marRight w:val="0"/>
          <w:marTop w:val="0"/>
          <w:marBottom w:val="0"/>
          <w:divBdr>
            <w:top w:val="none" w:sz="0" w:space="0" w:color="auto"/>
            <w:left w:val="none" w:sz="0" w:space="0" w:color="auto"/>
            <w:bottom w:val="none" w:sz="0" w:space="0" w:color="auto"/>
            <w:right w:val="none" w:sz="0" w:space="0" w:color="auto"/>
          </w:divBdr>
        </w:div>
        <w:div w:id="993142237">
          <w:marLeft w:val="0"/>
          <w:marRight w:val="0"/>
          <w:marTop w:val="0"/>
          <w:marBottom w:val="0"/>
          <w:divBdr>
            <w:top w:val="none" w:sz="0" w:space="0" w:color="auto"/>
            <w:left w:val="none" w:sz="0" w:space="0" w:color="auto"/>
            <w:bottom w:val="none" w:sz="0" w:space="0" w:color="auto"/>
            <w:right w:val="none" w:sz="0" w:space="0" w:color="auto"/>
          </w:divBdr>
        </w:div>
        <w:div w:id="1052383689">
          <w:marLeft w:val="0"/>
          <w:marRight w:val="0"/>
          <w:marTop w:val="0"/>
          <w:marBottom w:val="0"/>
          <w:divBdr>
            <w:top w:val="none" w:sz="0" w:space="0" w:color="auto"/>
            <w:left w:val="none" w:sz="0" w:space="0" w:color="auto"/>
            <w:bottom w:val="none" w:sz="0" w:space="0" w:color="auto"/>
            <w:right w:val="none" w:sz="0" w:space="0" w:color="auto"/>
          </w:divBdr>
          <w:divsChild>
            <w:div w:id="1992051292">
              <w:marLeft w:val="0"/>
              <w:marRight w:val="0"/>
              <w:marTop w:val="0"/>
              <w:marBottom w:val="0"/>
              <w:divBdr>
                <w:top w:val="none" w:sz="0" w:space="0" w:color="auto"/>
                <w:left w:val="none" w:sz="0" w:space="0" w:color="auto"/>
                <w:bottom w:val="none" w:sz="0" w:space="0" w:color="auto"/>
                <w:right w:val="none" w:sz="0" w:space="0" w:color="auto"/>
              </w:divBdr>
              <w:divsChild>
                <w:div w:id="1809545224">
                  <w:marLeft w:val="0"/>
                  <w:marRight w:val="0"/>
                  <w:marTop w:val="0"/>
                  <w:marBottom w:val="0"/>
                  <w:divBdr>
                    <w:top w:val="none" w:sz="0" w:space="0" w:color="auto"/>
                    <w:left w:val="none" w:sz="0" w:space="0" w:color="auto"/>
                    <w:bottom w:val="none" w:sz="0" w:space="0" w:color="auto"/>
                    <w:right w:val="none" w:sz="0" w:space="0" w:color="auto"/>
                  </w:divBdr>
                  <w:divsChild>
                    <w:div w:id="2014333556">
                      <w:marLeft w:val="0"/>
                      <w:marRight w:val="0"/>
                      <w:marTop w:val="0"/>
                      <w:marBottom w:val="0"/>
                      <w:divBdr>
                        <w:top w:val="none" w:sz="0" w:space="0" w:color="auto"/>
                        <w:left w:val="none" w:sz="0" w:space="0" w:color="auto"/>
                        <w:bottom w:val="none" w:sz="0" w:space="0" w:color="auto"/>
                        <w:right w:val="none" w:sz="0" w:space="0" w:color="auto"/>
                      </w:divBdr>
                      <w:divsChild>
                        <w:div w:id="225648672">
                          <w:marLeft w:val="0"/>
                          <w:marRight w:val="0"/>
                          <w:marTop w:val="0"/>
                          <w:marBottom w:val="0"/>
                          <w:divBdr>
                            <w:top w:val="none" w:sz="0" w:space="0" w:color="auto"/>
                            <w:left w:val="none" w:sz="0" w:space="0" w:color="auto"/>
                            <w:bottom w:val="none" w:sz="0" w:space="0" w:color="auto"/>
                            <w:right w:val="none" w:sz="0" w:space="0" w:color="auto"/>
                          </w:divBdr>
                        </w:div>
                        <w:div w:id="1016150300">
                          <w:marLeft w:val="0"/>
                          <w:marRight w:val="0"/>
                          <w:marTop w:val="0"/>
                          <w:marBottom w:val="0"/>
                          <w:divBdr>
                            <w:top w:val="none" w:sz="0" w:space="0" w:color="auto"/>
                            <w:left w:val="none" w:sz="0" w:space="0" w:color="auto"/>
                            <w:bottom w:val="none" w:sz="0" w:space="0" w:color="auto"/>
                            <w:right w:val="none" w:sz="0" w:space="0" w:color="auto"/>
                          </w:divBdr>
                        </w:div>
                        <w:div w:id="206695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842733">
          <w:marLeft w:val="0"/>
          <w:marRight w:val="0"/>
          <w:marTop w:val="0"/>
          <w:marBottom w:val="0"/>
          <w:divBdr>
            <w:top w:val="none" w:sz="0" w:space="0" w:color="auto"/>
            <w:left w:val="none" w:sz="0" w:space="0" w:color="auto"/>
            <w:bottom w:val="none" w:sz="0" w:space="0" w:color="auto"/>
            <w:right w:val="none" w:sz="0" w:space="0" w:color="auto"/>
          </w:divBdr>
        </w:div>
        <w:div w:id="1551726700">
          <w:marLeft w:val="0"/>
          <w:marRight w:val="0"/>
          <w:marTop w:val="0"/>
          <w:marBottom w:val="0"/>
          <w:divBdr>
            <w:top w:val="none" w:sz="0" w:space="0" w:color="auto"/>
            <w:left w:val="none" w:sz="0" w:space="0" w:color="auto"/>
            <w:bottom w:val="none" w:sz="0" w:space="0" w:color="auto"/>
            <w:right w:val="none" w:sz="0" w:space="0" w:color="auto"/>
          </w:divBdr>
          <w:divsChild>
            <w:div w:id="12673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20328">
      <w:bodyDiv w:val="1"/>
      <w:marLeft w:val="0"/>
      <w:marRight w:val="0"/>
      <w:marTop w:val="0"/>
      <w:marBottom w:val="0"/>
      <w:divBdr>
        <w:top w:val="none" w:sz="0" w:space="0" w:color="auto"/>
        <w:left w:val="none" w:sz="0" w:space="0" w:color="auto"/>
        <w:bottom w:val="none" w:sz="0" w:space="0" w:color="auto"/>
        <w:right w:val="none" w:sz="0" w:space="0" w:color="auto"/>
      </w:divBdr>
    </w:div>
    <w:div w:id="624580233">
      <w:bodyDiv w:val="1"/>
      <w:marLeft w:val="0"/>
      <w:marRight w:val="0"/>
      <w:marTop w:val="0"/>
      <w:marBottom w:val="0"/>
      <w:divBdr>
        <w:top w:val="none" w:sz="0" w:space="0" w:color="auto"/>
        <w:left w:val="none" w:sz="0" w:space="0" w:color="auto"/>
        <w:bottom w:val="none" w:sz="0" w:space="0" w:color="auto"/>
        <w:right w:val="none" w:sz="0" w:space="0" w:color="auto"/>
      </w:divBdr>
    </w:div>
    <w:div w:id="686323776">
      <w:bodyDiv w:val="1"/>
      <w:marLeft w:val="0"/>
      <w:marRight w:val="0"/>
      <w:marTop w:val="0"/>
      <w:marBottom w:val="0"/>
      <w:divBdr>
        <w:top w:val="none" w:sz="0" w:space="0" w:color="auto"/>
        <w:left w:val="none" w:sz="0" w:space="0" w:color="auto"/>
        <w:bottom w:val="none" w:sz="0" w:space="0" w:color="auto"/>
        <w:right w:val="none" w:sz="0" w:space="0" w:color="auto"/>
      </w:divBdr>
      <w:divsChild>
        <w:div w:id="117532370">
          <w:marLeft w:val="0"/>
          <w:marRight w:val="0"/>
          <w:marTop w:val="0"/>
          <w:marBottom w:val="0"/>
          <w:divBdr>
            <w:top w:val="none" w:sz="0" w:space="0" w:color="auto"/>
            <w:left w:val="none" w:sz="0" w:space="0" w:color="auto"/>
            <w:bottom w:val="none" w:sz="0" w:space="0" w:color="auto"/>
            <w:right w:val="none" w:sz="0" w:space="0" w:color="auto"/>
          </w:divBdr>
          <w:divsChild>
            <w:div w:id="1686132555">
              <w:marLeft w:val="0"/>
              <w:marRight w:val="43"/>
              <w:marTop w:val="0"/>
              <w:marBottom w:val="0"/>
              <w:divBdr>
                <w:top w:val="none" w:sz="0" w:space="0" w:color="auto"/>
                <w:left w:val="none" w:sz="0" w:space="0" w:color="auto"/>
                <w:bottom w:val="none" w:sz="0" w:space="0" w:color="auto"/>
                <w:right w:val="none" w:sz="0" w:space="0" w:color="auto"/>
              </w:divBdr>
              <w:divsChild>
                <w:div w:id="105973096">
                  <w:marLeft w:val="0"/>
                  <w:marRight w:val="0"/>
                  <w:marTop w:val="129"/>
                  <w:marBottom w:val="172"/>
                  <w:divBdr>
                    <w:top w:val="none" w:sz="0" w:space="0" w:color="auto"/>
                    <w:left w:val="none" w:sz="0" w:space="0" w:color="auto"/>
                    <w:bottom w:val="none" w:sz="0" w:space="0" w:color="auto"/>
                    <w:right w:val="none" w:sz="0" w:space="0" w:color="auto"/>
                  </w:divBdr>
                </w:div>
                <w:div w:id="1784229247">
                  <w:marLeft w:val="0"/>
                  <w:marRight w:val="0"/>
                  <w:marTop w:val="0"/>
                  <w:marBottom w:val="86"/>
                  <w:divBdr>
                    <w:top w:val="single" w:sz="4" w:space="0" w:color="C0C0C0"/>
                    <w:left w:val="single" w:sz="4" w:space="0" w:color="D9D9D9"/>
                    <w:bottom w:val="single" w:sz="4" w:space="0" w:color="D9D9D9"/>
                    <w:right w:val="single" w:sz="4" w:space="0" w:color="D9D9D9"/>
                  </w:divBdr>
                  <w:divsChild>
                    <w:div w:id="140124380">
                      <w:marLeft w:val="0"/>
                      <w:marRight w:val="0"/>
                      <w:marTop w:val="0"/>
                      <w:marBottom w:val="0"/>
                      <w:divBdr>
                        <w:top w:val="none" w:sz="0" w:space="0" w:color="auto"/>
                        <w:left w:val="none" w:sz="0" w:space="0" w:color="auto"/>
                        <w:bottom w:val="none" w:sz="0" w:space="0" w:color="auto"/>
                        <w:right w:val="none" w:sz="0" w:space="0" w:color="auto"/>
                      </w:divBdr>
                    </w:div>
                    <w:div w:id="9192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53456">
          <w:marLeft w:val="0"/>
          <w:marRight w:val="0"/>
          <w:marTop w:val="0"/>
          <w:marBottom w:val="0"/>
          <w:divBdr>
            <w:top w:val="none" w:sz="0" w:space="0" w:color="auto"/>
            <w:left w:val="none" w:sz="0" w:space="0" w:color="auto"/>
            <w:bottom w:val="none" w:sz="0" w:space="0" w:color="auto"/>
            <w:right w:val="none" w:sz="0" w:space="0" w:color="auto"/>
          </w:divBdr>
          <w:divsChild>
            <w:div w:id="752363436">
              <w:marLeft w:val="43"/>
              <w:marRight w:val="0"/>
              <w:marTop w:val="0"/>
              <w:marBottom w:val="0"/>
              <w:divBdr>
                <w:top w:val="none" w:sz="0" w:space="0" w:color="auto"/>
                <w:left w:val="none" w:sz="0" w:space="0" w:color="auto"/>
                <w:bottom w:val="none" w:sz="0" w:space="0" w:color="auto"/>
                <w:right w:val="none" w:sz="0" w:space="0" w:color="auto"/>
              </w:divBdr>
              <w:divsChild>
                <w:div w:id="1673221637">
                  <w:marLeft w:val="0"/>
                  <w:marRight w:val="0"/>
                  <w:marTop w:val="0"/>
                  <w:marBottom w:val="0"/>
                  <w:divBdr>
                    <w:top w:val="none" w:sz="0" w:space="0" w:color="auto"/>
                    <w:left w:val="none" w:sz="0" w:space="0" w:color="auto"/>
                    <w:bottom w:val="none" w:sz="0" w:space="0" w:color="auto"/>
                    <w:right w:val="none" w:sz="0" w:space="0" w:color="auto"/>
                  </w:divBdr>
                  <w:divsChild>
                    <w:div w:id="2109740460">
                      <w:marLeft w:val="0"/>
                      <w:marRight w:val="0"/>
                      <w:marTop w:val="0"/>
                      <w:marBottom w:val="86"/>
                      <w:divBdr>
                        <w:top w:val="single" w:sz="4" w:space="0" w:color="F5F5F5"/>
                        <w:left w:val="single" w:sz="4" w:space="0" w:color="F5F5F5"/>
                        <w:bottom w:val="single" w:sz="4" w:space="0" w:color="F5F5F5"/>
                        <w:right w:val="single" w:sz="4" w:space="0" w:color="F5F5F5"/>
                      </w:divBdr>
                      <w:divsChild>
                        <w:div w:id="579481833">
                          <w:marLeft w:val="0"/>
                          <w:marRight w:val="0"/>
                          <w:marTop w:val="0"/>
                          <w:marBottom w:val="0"/>
                          <w:divBdr>
                            <w:top w:val="none" w:sz="0" w:space="0" w:color="auto"/>
                            <w:left w:val="none" w:sz="0" w:space="0" w:color="auto"/>
                            <w:bottom w:val="none" w:sz="0" w:space="0" w:color="auto"/>
                            <w:right w:val="none" w:sz="0" w:space="0" w:color="auto"/>
                          </w:divBdr>
                          <w:divsChild>
                            <w:div w:id="89936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1549577">
      <w:bodyDiv w:val="1"/>
      <w:marLeft w:val="0"/>
      <w:marRight w:val="0"/>
      <w:marTop w:val="0"/>
      <w:marBottom w:val="0"/>
      <w:divBdr>
        <w:top w:val="none" w:sz="0" w:space="0" w:color="auto"/>
        <w:left w:val="none" w:sz="0" w:space="0" w:color="auto"/>
        <w:bottom w:val="none" w:sz="0" w:space="0" w:color="auto"/>
        <w:right w:val="none" w:sz="0" w:space="0" w:color="auto"/>
      </w:divBdr>
    </w:div>
    <w:div w:id="856846056">
      <w:bodyDiv w:val="1"/>
      <w:marLeft w:val="0"/>
      <w:marRight w:val="0"/>
      <w:marTop w:val="0"/>
      <w:marBottom w:val="0"/>
      <w:divBdr>
        <w:top w:val="none" w:sz="0" w:space="0" w:color="auto"/>
        <w:left w:val="none" w:sz="0" w:space="0" w:color="auto"/>
        <w:bottom w:val="none" w:sz="0" w:space="0" w:color="auto"/>
        <w:right w:val="none" w:sz="0" w:space="0" w:color="auto"/>
      </w:divBdr>
    </w:div>
    <w:div w:id="869102993">
      <w:bodyDiv w:val="1"/>
      <w:marLeft w:val="0"/>
      <w:marRight w:val="0"/>
      <w:marTop w:val="0"/>
      <w:marBottom w:val="0"/>
      <w:divBdr>
        <w:top w:val="none" w:sz="0" w:space="0" w:color="auto"/>
        <w:left w:val="none" w:sz="0" w:space="0" w:color="auto"/>
        <w:bottom w:val="none" w:sz="0" w:space="0" w:color="auto"/>
        <w:right w:val="none" w:sz="0" w:space="0" w:color="auto"/>
      </w:divBdr>
    </w:div>
    <w:div w:id="898706161">
      <w:bodyDiv w:val="1"/>
      <w:marLeft w:val="0"/>
      <w:marRight w:val="0"/>
      <w:marTop w:val="0"/>
      <w:marBottom w:val="0"/>
      <w:divBdr>
        <w:top w:val="none" w:sz="0" w:space="0" w:color="auto"/>
        <w:left w:val="none" w:sz="0" w:space="0" w:color="auto"/>
        <w:bottom w:val="none" w:sz="0" w:space="0" w:color="auto"/>
        <w:right w:val="none" w:sz="0" w:space="0" w:color="auto"/>
      </w:divBdr>
    </w:div>
    <w:div w:id="901671958">
      <w:bodyDiv w:val="1"/>
      <w:marLeft w:val="0"/>
      <w:marRight w:val="0"/>
      <w:marTop w:val="0"/>
      <w:marBottom w:val="0"/>
      <w:divBdr>
        <w:top w:val="none" w:sz="0" w:space="0" w:color="auto"/>
        <w:left w:val="none" w:sz="0" w:space="0" w:color="auto"/>
        <w:bottom w:val="none" w:sz="0" w:space="0" w:color="auto"/>
        <w:right w:val="none" w:sz="0" w:space="0" w:color="auto"/>
      </w:divBdr>
    </w:div>
    <w:div w:id="924413183">
      <w:bodyDiv w:val="1"/>
      <w:marLeft w:val="0"/>
      <w:marRight w:val="0"/>
      <w:marTop w:val="0"/>
      <w:marBottom w:val="0"/>
      <w:divBdr>
        <w:top w:val="none" w:sz="0" w:space="0" w:color="auto"/>
        <w:left w:val="none" w:sz="0" w:space="0" w:color="auto"/>
        <w:bottom w:val="none" w:sz="0" w:space="0" w:color="auto"/>
        <w:right w:val="none" w:sz="0" w:space="0" w:color="auto"/>
      </w:divBdr>
    </w:div>
    <w:div w:id="1101337347">
      <w:bodyDiv w:val="1"/>
      <w:marLeft w:val="0"/>
      <w:marRight w:val="0"/>
      <w:marTop w:val="0"/>
      <w:marBottom w:val="0"/>
      <w:divBdr>
        <w:top w:val="none" w:sz="0" w:space="0" w:color="auto"/>
        <w:left w:val="none" w:sz="0" w:space="0" w:color="auto"/>
        <w:bottom w:val="none" w:sz="0" w:space="0" w:color="auto"/>
        <w:right w:val="none" w:sz="0" w:space="0" w:color="auto"/>
      </w:divBdr>
      <w:divsChild>
        <w:div w:id="2032098582">
          <w:marLeft w:val="0"/>
          <w:marRight w:val="0"/>
          <w:marTop w:val="0"/>
          <w:marBottom w:val="0"/>
          <w:divBdr>
            <w:top w:val="none" w:sz="0" w:space="0" w:color="auto"/>
            <w:left w:val="none" w:sz="0" w:space="0" w:color="auto"/>
            <w:bottom w:val="none" w:sz="0" w:space="0" w:color="auto"/>
            <w:right w:val="none" w:sz="0" w:space="0" w:color="auto"/>
          </w:divBdr>
          <w:divsChild>
            <w:div w:id="421924538">
              <w:marLeft w:val="0"/>
              <w:marRight w:val="43"/>
              <w:marTop w:val="0"/>
              <w:marBottom w:val="0"/>
              <w:divBdr>
                <w:top w:val="none" w:sz="0" w:space="0" w:color="auto"/>
                <w:left w:val="none" w:sz="0" w:space="0" w:color="auto"/>
                <w:bottom w:val="none" w:sz="0" w:space="0" w:color="auto"/>
                <w:right w:val="none" w:sz="0" w:space="0" w:color="auto"/>
              </w:divBdr>
              <w:divsChild>
                <w:div w:id="1807696668">
                  <w:marLeft w:val="0"/>
                  <w:marRight w:val="0"/>
                  <w:marTop w:val="0"/>
                  <w:marBottom w:val="86"/>
                  <w:divBdr>
                    <w:top w:val="single" w:sz="4" w:space="0" w:color="C0C0C0"/>
                    <w:left w:val="single" w:sz="4" w:space="0" w:color="D9D9D9"/>
                    <w:bottom w:val="single" w:sz="4" w:space="0" w:color="D9D9D9"/>
                    <w:right w:val="single" w:sz="4" w:space="0" w:color="D9D9D9"/>
                  </w:divBdr>
                  <w:divsChild>
                    <w:div w:id="813722477">
                      <w:marLeft w:val="0"/>
                      <w:marRight w:val="0"/>
                      <w:marTop w:val="0"/>
                      <w:marBottom w:val="0"/>
                      <w:divBdr>
                        <w:top w:val="none" w:sz="0" w:space="0" w:color="auto"/>
                        <w:left w:val="none" w:sz="0" w:space="0" w:color="auto"/>
                        <w:bottom w:val="none" w:sz="0" w:space="0" w:color="auto"/>
                        <w:right w:val="none" w:sz="0" w:space="0" w:color="auto"/>
                      </w:divBdr>
                    </w:div>
                    <w:div w:id="1570074845">
                      <w:marLeft w:val="0"/>
                      <w:marRight w:val="0"/>
                      <w:marTop w:val="0"/>
                      <w:marBottom w:val="0"/>
                      <w:divBdr>
                        <w:top w:val="none" w:sz="0" w:space="0" w:color="auto"/>
                        <w:left w:val="none" w:sz="0" w:space="0" w:color="auto"/>
                        <w:bottom w:val="none" w:sz="0" w:space="0" w:color="auto"/>
                        <w:right w:val="none" w:sz="0" w:space="0" w:color="auto"/>
                      </w:divBdr>
                    </w:div>
                  </w:divsChild>
                </w:div>
                <w:div w:id="559097823">
                  <w:marLeft w:val="0"/>
                  <w:marRight w:val="0"/>
                  <w:marTop w:val="129"/>
                  <w:marBottom w:val="172"/>
                  <w:divBdr>
                    <w:top w:val="none" w:sz="0" w:space="0" w:color="auto"/>
                    <w:left w:val="none" w:sz="0" w:space="0" w:color="auto"/>
                    <w:bottom w:val="none" w:sz="0" w:space="0" w:color="auto"/>
                    <w:right w:val="none" w:sz="0" w:space="0" w:color="auto"/>
                  </w:divBdr>
                </w:div>
              </w:divsChild>
            </w:div>
          </w:divsChild>
        </w:div>
        <w:div w:id="241650181">
          <w:marLeft w:val="0"/>
          <w:marRight w:val="0"/>
          <w:marTop w:val="0"/>
          <w:marBottom w:val="0"/>
          <w:divBdr>
            <w:top w:val="none" w:sz="0" w:space="0" w:color="auto"/>
            <w:left w:val="none" w:sz="0" w:space="0" w:color="auto"/>
            <w:bottom w:val="none" w:sz="0" w:space="0" w:color="auto"/>
            <w:right w:val="none" w:sz="0" w:space="0" w:color="auto"/>
          </w:divBdr>
          <w:divsChild>
            <w:div w:id="231933109">
              <w:marLeft w:val="43"/>
              <w:marRight w:val="0"/>
              <w:marTop w:val="0"/>
              <w:marBottom w:val="0"/>
              <w:divBdr>
                <w:top w:val="none" w:sz="0" w:space="0" w:color="auto"/>
                <w:left w:val="none" w:sz="0" w:space="0" w:color="auto"/>
                <w:bottom w:val="none" w:sz="0" w:space="0" w:color="auto"/>
                <w:right w:val="none" w:sz="0" w:space="0" w:color="auto"/>
              </w:divBdr>
              <w:divsChild>
                <w:div w:id="1488936550">
                  <w:marLeft w:val="0"/>
                  <w:marRight w:val="0"/>
                  <w:marTop w:val="0"/>
                  <w:marBottom w:val="0"/>
                  <w:divBdr>
                    <w:top w:val="none" w:sz="0" w:space="0" w:color="auto"/>
                    <w:left w:val="none" w:sz="0" w:space="0" w:color="auto"/>
                    <w:bottom w:val="none" w:sz="0" w:space="0" w:color="auto"/>
                    <w:right w:val="none" w:sz="0" w:space="0" w:color="auto"/>
                  </w:divBdr>
                  <w:divsChild>
                    <w:div w:id="109325704">
                      <w:marLeft w:val="0"/>
                      <w:marRight w:val="0"/>
                      <w:marTop w:val="0"/>
                      <w:marBottom w:val="86"/>
                      <w:divBdr>
                        <w:top w:val="single" w:sz="4" w:space="0" w:color="F5F5F5"/>
                        <w:left w:val="single" w:sz="4" w:space="0" w:color="F5F5F5"/>
                        <w:bottom w:val="single" w:sz="4" w:space="0" w:color="F5F5F5"/>
                        <w:right w:val="single" w:sz="4" w:space="0" w:color="F5F5F5"/>
                      </w:divBdr>
                      <w:divsChild>
                        <w:div w:id="1543903614">
                          <w:marLeft w:val="0"/>
                          <w:marRight w:val="0"/>
                          <w:marTop w:val="0"/>
                          <w:marBottom w:val="0"/>
                          <w:divBdr>
                            <w:top w:val="none" w:sz="0" w:space="0" w:color="auto"/>
                            <w:left w:val="none" w:sz="0" w:space="0" w:color="auto"/>
                            <w:bottom w:val="none" w:sz="0" w:space="0" w:color="auto"/>
                            <w:right w:val="none" w:sz="0" w:space="0" w:color="auto"/>
                          </w:divBdr>
                          <w:divsChild>
                            <w:div w:id="107062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181355">
      <w:bodyDiv w:val="1"/>
      <w:marLeft w:val="0"/>
      <w:marRight w:val="0"/>
      <w:marTop w:val="0"/>
      <w:marBottom w:val="0"/>
      <w:divBdr>
        <w:top w:val="none" w:sz="0" w:space="0" w:color="auto"/>
        <w:left w:val="none" w:sz="0" w:space="0" w:color="auto"/>
        <w:bottom w:val="none" w:sz="0" w:space="0" w:color="auto"/>
        <w:right w:val="none" w:sz="0" w:space="0" w:color="auto"/>
      </w:divBdr>
    </w:div>
    <w:div w:id="1161888090">
      <w:bodyDiv w:val="1"/>
      <w:marLeft w:val="0"/>
      <w:marRight w:val="0"/>
      <w:marTop w:val="0"/>
      <w:marBottom w:val="0"/>
      <w:divBdr>
        <w:top w:val="none" w:sz="0" w:space="0" w:color="auto"/>
        <w:left w:val="none" w:sz="0" w:space="0" w:color="auto"/>
        <w:bottom w:val="none" w:sz="0" w:space="0" w:color="auto"/>
        <w:right w:val="none" w:sz="0" w:space="0" w:color="auto"/>
      </w:divBdr>
    </w:div>
    <w:div w:id="1172570224">
      <w:bodyDiv w:val="1"/>
      <w:marLeft w:val="0"/>
      <w:marRight w:val="0"/>
      <w:marTop w:val="0"/>
      <w:marBottom w:val="0"/>
      <w:divBdr>
        <w:top w:val="none" w:sz="0" w:space="0" w:color="auto"/>
        <w:left w:val="none" w:sz="0" w:space="0" w:color="auto"/>
        <w:bottom w:val="none" w:sz="0" w:space="0" w:color="auto"/>
        <w:right w:val="none" w:sz="0" w:space="0" w:color="auto"/>
      </w:divBdr>
    </w:div>
    <w:div w:id="1175725600">
      <w:bodyDiv w:val="1"/>
      <w:marLeft w:val="0"/>
      <w:marRight w:val="0"/>
      <w:marTop w:val="0"/>
      <w:marBottom w:val="0"/>
      <w:divBdr>
        <w:top w:val="none" w:sz="0" w:space="0" w:color="auto"/>
        <w:left w:val="none" w:sz="0" w:space="0" w:color="auto"/>
        <w:bottom w:val="none" w:sz="0" w:space="0" w:color="auto"/>
        <w:right w:val="none" w:sz="0" w:space="0" w:color="auto"/>
      </w:divBdr>
    </w:div>
    <w:div w:id="1193685827">
      <w:bodyDiv w:val="1"/>
      <w:marLeft w:val="0"/>
      <w:marRight w:val="0"/>
      <w:marTop w:val="0"/>
      <w:marBottom w:val="0"/>
      <w:divBdr>
        <w:top w:val="none" w:sz="0" w:space="0" w:color="auto"/>
        <w:left w:val="none" w:sz="0" w:space="0" w:color="auto"/>
        <w:bottom w:val="none" w:sz="0" w:space="0" w:color="auto"/>
        <w:right w:val="none" w:sz="0" w:space="0" w:color="auto"/>
      </w:divBdr>
    </w:div>
    <w:div w:id="1221672886">
      <w:bodyDiv w:val="1"/>
      <w:marLeft w:val="0"/>
      <w:marRight w:val="0"/>
      <w:marTop w:val="0"/>
      <w:marBottom w:val="0"/>
      <w:divBdr>
        <w:top w:val="none" w:sz="0" w:space="0" w:color="auto"/>
        <w:left w:val="none" w:sz="0" w:space="0" w:color="auto"/>
        <w:bottom w:val="none" w:sz="0" w:space="0" w:color="auto"/>
        <w:right w:val="none" w:sz="0" w:space="0" w:color="auto"/>
      </w:divBdr>
    </w:div>
    <w:div w:id="1226260231">
      <w:bodyDiv w:val="1"/>
      <w:marLeft w:val="0"/>
      <w:marRight w:val="0"/>
      <w:marTop w:val="0"/>
      <w:marBottom w:val="0"/>
      <w:divBdr>
        <w:top w:val="none" w:sz="0" w:space="0" w:color="auto"/>
        <w:left w:val="none" w:sz="0" w:space="0" w:color="auto"/>
        <w:bottom w:val="none" w:sz="0" w:space="0" w:color="auto"/>
        <w:right w:val="none" w:sz="0" w:space="0" w:color="auto"/>
      </w:divBdr>
      <w:divsChild>
        <w:div w:id="713429318">
          <w:marLeft w:val="0"/>
          <w:marRight w:val="0"/>
          <w:marTop w:val="210"/>
          <w:marBottom w:val="585"/>
          <w:divBdr>
            <w:top w:val="none" w:sz="0" w:space="0" w:color="auto"/>
            <w:left w:val="none" w:sz="0" w:space="0" w:color="auto"/>
            <w:bottom w:val="none" w:sz="0" w:space="0" w:color="auto"/>
            <w:right w:val="none" w:sz="0" w:space="0" w:color="auto"/>
          </w:divBdr>
        </w:div>
      </w:divsChild>
    </w:div>
    <w:div w:id="1274165679">
      <w:bodyDiv w:val="1"/>
      <w:marLeft w:val="0"/>
      <w:marRight w:val="0"/>
      <w:marTop w:val="0"/>
      <w:marBottom w:val="0"/>
      <w:divBdr>
        <w:top w:val="none" w:sz="0" w:space="0" w:color="auto"/>
        <w:left w:val="none" w:sz="0" w:space="0" w:color="auto"/>
        <w:bottom w:val="none" w:sz="0" w:space="0" w:color="auto"/>
        <w:right w:val="none" w:sz="0" w:space="0" w:color="auto"/>
      </w:divBdr>
    </w:div>
    <w:div w:id="1306621465">
      <w:bodyDiv w:val="1"/>
      <w:marLeft w:val="0"/>
      <w:marRight w:val="0"/>
      <w:marTop w:val="0"/>
      <w:marBottom w:val="0"/>
      <w:divBdr>
        <w:top w:val="none" w:sz="0" w:space="0" w:color="auto"/>
        <w:left w:val="none" w:sz="0" w:space="0" w:color="auto"/>
        <w:bottom w:val="none" w:sz="0" w:space="0" w:color="auto"/>
        <w:right w:val="none" w:sz="0" w:space="0" w:color="auto"/>
      </w:divBdr>
    </w:div>
    <w:div w:id="1336805328">
      <w:bodyDiv w:val="1"/>
      <w:marLeft w:val="0"/>
      <w:marRight w:val="0"/>
      <w:marTop w:val="0"/>
      <w:marBottom w:val="0"/>
      <w:divBdr>
        <w:top w:val="none" w:sz="0" w:space="0" w:color="auto"/>
        <w:left w:val="none" w:sz="0" w:space="0" w:color="auto"/>
        <w:bottom w:val="none" w:sz="0" w:space="0" w:color="auto"/>
        <w:right w:val="none" w:sz="0" w:space="0" w:color="auto"/>
      </w:divBdr>
    </w:div>
    <w:div w:id="1344240910">
      <w:bodyDiv w:val="1"/>
      <w:marLeft w:val="0"/>
      <w:marRight w:val="0"/>
      <w:marTop w:val="0"/>
      <w:marBottom w:val="0"/>
      <w:divBdr>
        <w:top w:val="none" w:sz="0" w:space="0" w:color="auto"/>
        <w:left w:val="none" w:sz="0" w:space="0" w:color="auto"/>
        <w:bottom w:val="none" w:sz="0" w:space="0" w:color="auto"/>
        <w:right w:val="none" w:sz="0" w:space="0" w:color="auto"/>
      </w:divBdr>
    </w:div>
    <w:div w:id="1428770428">
      <w:bodyDiv w:val="1"/>
      <w:marLeft w:val="0"/>
      <w:marRight w:val="0"/>
      <w:marTop w:val="0"/>
      <w:marBottom w:val="0"/>
      <w:divBdr>
        <w:top w:val="none" w:sz="0" w:space="0" w:color="auto"/>
        <w:left w:val="none" w:sz="0" w:space="0" w:color="auto"/>
        <w:bottom w:val="none" w:sz="0" w:space="0" w:color="auto"/>
        <w:right w:val="none" w:sz="0" w:space="0" w:color="auto"/>
      </w:divBdr>
      <w:divsChild>
        <w:div w:id="1533961979">
          <w:marLeft w:val="0"/>
          <w:marRight w:val="0"/>
          <w:marTop w:val="0"/>
          <w:marBottom w:val="0"/>
          <w:divBdr>
            <w:top w:val="none" w:sz="0" w:space="0" w:color="auto"/>
            <w:left w:val="none" w:sz="0" w:space="0" w:color="auto"/>
            <w:bottom w:val="none" w:sz="0" w:space="0" w:color="auto"/>
            <w:right w:val="none" w:sz="0" w:space="0" w:color="auto"/>
          </w:divBdr>
          <w:divsChild>
            <w:div w:id="873926893">
              <w:marLeft w:val="0"/>
              <w:marRight w:val="0"/>
              <w:marTop w:val="0"/>
              <w:marBottom w:val="0"/>
              <w:divBdr>
                <w:top w:val="none" w:sz="0" w:space="0" w:color="auto"/>
                <w:left w:val="none" w:sz="0" w:space="0" w:color="auto"/>
                <w:bottom w:val="none" w:sz="0" w:space="0" w:color="auto"/>
                <w:right w:val="none" w:sz="0" w:space="0" w:color="auto"/>
              </w:divBdr>
            </w:div>
          </w:divsChild>
        </w:div>
        <w:div w:id="1588224105">
          <w:marLeft w:val="0"/>
          <w:marRight w:val="0"/>
          <w:marTop w:val="0"/>
          <w:marBottom w:val="0"/>
          <w:divBdr>
            <w:top w:val="none" w:sz="0" w:space="0" w:color="auto"/>
            <w:left w:val="none" w:sz="0" w:space="0" w:color="auto"/>
            <w:bottom w:val="none" w:sz="0" w:space="0" w:color="auto"/>
            <w:right w:val="none" w:sz="0" w:space="0" w:color="auto"/>
          </w:divBdr>
          <w:divsChild>
            <w:div w:id="590353925">
              <w:marLeft w:val="0"/>
              <w:marRight w:val="0"/>
              <w:marTop w:val="0"/>
              <w:marBottom w:val="0"/>
              <w:divBdr>
                <w:top w:val="none" w:sz="0" w:space="0" w:color="auto"/>
                <w:left w:val="none" w:sz="0" w:space="0" w:color="auto"/>
                <w:bottom w:val="none" w:sz="0" w:space="0" w:color="auto"/>
                <w:right w:val="none" w:sz="0" w:space="0" w:color="auto"/>
              </w:divBdr>
              <w:divsChild>
                <w:div w:id="1188060691">
                  <w:marLeft w:val="0"/>
                  <w:marRight w:val="0"/>
                  <w:marTop w:val="0"/>
                  <w:marBottom w:val="0"/>
                  <w:divBdr>
                    <w:top w:val="none" w:sz="0" w:space="0" w:color="auto"/>
                    <w:left w:val="none" w:sz="0" w:space="0" w:color="auto"/>
                    <w:bottom w:val="none" w:sz="0" w:space="0" w:color="auto"/>
                    <w:right w:val="none" w:sz="0" w:space="0" w:color="auto"/>
                  </w:divBdr>
                  <w:divsChild>
                    <w:div w:id="911113116">
                      <w:marLeft w:val="0"/>
                      <w:marRight w:val="0"/>
                      <w:marTop w:val="0"/>
                      <w:marBottom w:val="0"/>
                      <w:divBdr>
                        <w:top w:val="none" w:sz="0" w:space="0" w:color="auto"/>
                        <w:left w:val="none" w:sz="0" w:space="0" w:color="auto"/>
                        <w:bottom w:val="none" w:sz="0" w:space="0" w:color="auto"/>
                        <w:right w:val="none" w:sz="0" w:space="0" w:color="auto"/>
                      </w:divBdr>
                      <w:divsChild>
                        <w:div w:id="1757365522">
                          <w:marLeft w:val="0"/>
                          <w:marRight w:val="0"/>
                          <w:marTop w:val="0"/>
                          <w:marBottom w:val="0"/>
                          <w:divBdr>
                            <w:top w:val="none" w:sz="0" w:space="0" w:color="auto"/>
                            <w:left w:val="none" w:sz="0" w:space="0" w:color="auto"/>
                            <w:bottom w:val="none" w:sz="0" w:space="0" w:color="auto"/>
                            <w:right w:val="none" w:sz="0" w:space="0" w:color="auto"/>
                          </w:divBdr>
                        </w:div>
                        <w:div w:id="177262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172762">
                  <w:marLeft w:val="0"/>
                  <w:marRight w:val="0"/>
                  <w:marTop w:val="0"/>
                  <w:marBottom w:val="0"/>
                  <w:divBdr>
                    <w:top w:val="none" w:sz="0" w:space="0" w:color="auto"/>
                    <w:left w:val="none" w:sz="0" w:space="0" w:color="auto"/>
                    <w:bottom w:val="none" w:sz="0" w:space="0" w:color="auto"/>
                    <w:right w:val="none" w:sz="0" w:space="0" w:color="auto"/>
                  </w:divBdr>
                  <w:divsChild>
                    <w:div w:id="571426650">
                      <w:marLeft w:val="0"/>
                      <w:marRight w:val="0"/>
                      <w:marTop w:val="0"/>
                      <w:marBottom w:val="0"/>
                      <w:divBdr>
                        <w:top w:val="none" w:sz="0" w:space="0" w:color="auto"/>
                        <w:left w:val="none" w:sz="0" w:space="0" w:color="auto"/>
                        <w:bottom w:val="none" w:sz="0" w:space="0" w:color="auto"/>
                        <w:right w:val="none" w:sz="0" w:space="0" w:color="auto"/>
                      </w:divBdr>
                    </w:div>
                    <w:div w:id="1588030354">
                      <w:marLeft w:val="240"/>
                      <w:marRight w:val="0"/>
                      <w:marTop w:val="0"/>
                      <w:marBottom w:val="0"/>
                      <w:divBdr>
                        <w:top w:val="none" w:sz="0" w:space="0" w:color="auto"/>
                        <w:left w:val="none" w:sz="0" w:space="0" w:color="auto"/>
                        <w:bottom w:val="none" w:sz="0" w:space="0" w:color="auto"/>
                        <w:right w:val="none" w:sz="0" w:space="0" w:color="auto"/>
                      </w:divBdr>
                      <w:divsChild>
                        <w:div w:id="1432159788">
                          <w:marLeft w:val="0"/>
                          <w:marRight w:val="0"/>
                          <w:marTop w:val="0"/>
                          <w:marBottom w:val="0"/>
                          <w:divBdr>
                            <w:top w:val="none" w:sz="0" w:space="0" w:color="auto"/>
                            <w:left w:val="none" w:sz="0" w:space="0" w:color="auto"/>
                            <w:bottom w:val="none" w:sz="0" w:space="0" w:color="auto"/>
                            <w:right w:val="none" w:sz="0" w:space="0" w:color="auto"/>
                          </w:divBdr>
                        </w:div>
                      </w:divsChild>
                    </w:div>
                    <w:div w:id="214638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962293">
      <w:bodyDiv w:val="1"/>
      <w:marLeft w:val="0"/>
      <w:marRight w:val="0"/>
      <w:marTop w:val="0"/>
      <w:marBottom w:val="0"/>
      <w:divBdr>
        <w:top w:val="none" w:sz="0" w:space="0" w:color="auto"/>
        <w:left w:val="none" w:sz="0" w:space="0" w:color="auto"/>
        <w:bottom w:val="none" w:sz="0" w:space="0" w:color="auto"/>
        <w:right w:val="none" w:sz="0" w:space="0" w:color="auto"/>
      </w:divBdr>
    </w:div>
    <w:div w:id="1495416765">
      <w:bodyDiv w:val="1"/>
      <w:marLeft w:val="0"/>
      <w:marRight w:val="0"/>
      <w:marTop w:val="0"/>
      <w:marBottom w:val="0"/>
      <w:divBdr>
        <w:top w:val="none" w:sz="0" w:space="0" w:color="auto"/>
        <w:left w:val="none" w:sz="0" w:space="0" w:color="auto"/>
        <w:bottom w:val="none" w:sz="0" w:space="0" w:color="auto"/>
        <w:right w:val="none" w:sz="0" w:space="0" w:color="auto"/>
      </w:divBdr>
    </w:div>
    <w:div w:id="1511943833">
      <w:bodyDiv w:val="1"/>
      <w:marLeft w:val="0"/>
      <w:marRight w:val="0"/>
      <w:marTop w:val="0"/>
      <w:marBottom w:val="0"/>
      <w:divBdr>
        <w:top w:val="none" w:sz="0" w:space="0" w:color="auto"/>
        <w:left w:val="none" w:sz="0" w:space="0" w:color="auto"/>
        <w:bottom w:val="none" w:sz="0" w:space="0" w:color="auto"/>
        <w:right w:val="none" w:sz="0" w:space="0" w:color="auto"/>
      </w:divBdr>
    </w:div>
    <w:div w:id="1526214115">
      <w:bodyDiv w:val="1"/>
      <w:marLeft w:val="0"/>
      <w:marRight w:val="0"/>
      <w:marTop w:val="0"/>
      <w:marBottom w:val="0"/>
      <w:divBdr>
        <w:top w:val="none" w:sz="0" w:space="0" w:color="auto"/>
        <w:left w:val="none" w:sz="0" w:space="0" w:color="auto"/>
        <w:bottom w:val="none" w:sz="0" w:space="0" w:color="auto"/>
        <w:right w:val="none" w:sz="0" w:space="0" w:color="auto"/>
      </w:divBdr>
    </w:div>
    <w:div w:id="1591043307">
      <w:bodyDiv w:val="1"/>
      <w:marLeft w:val="0"/>
      <w:marRight w:val="0"/>
      <w:marTop w:val="0"/>
      <w:marBottom w:val="0"/>
      <w:divBdr>
        <w:top w:val="none" w:sz="0" w:space="0" w:color="auto"/>
        <w:left w:val="none" w:sz="0" w:space="0" w:color="auto"/>
        <w:bottom w:val="none" w:sz="0" w:space="0" w:color="auto"/>
        <w:right w:val="none" w:sz="0" w:space="0" w:color="auto"/>
      </w:divBdr>
    </w:div>
    <w:div w:id="1662154207">
      <w:bodyDiv w:val="1"/>
      <w:marLeft w:val="0"/>
      <w:marRight w:val="0"/>
      <w:marTop w:val="0"/>
      <w:marBottom w:val="0"/>
      <w:divBdr>
        <w:top w:val="none" w:sz="0" w:space="0" w:color="auto"/>
        <w:left w:val="none" w:sz="0" w:space="0" w:color="auto"/>
        <w:bottom w:val="none" w:sz="0" w:space="0" w:color="auto"/>
        <w:right w:val="none" w:sz="0" w:space="0" w:color="auto"/>
      </w:divBdr>
    </w:div>
    <w:div w:id="1738430086">
      <w:bodyDiv w:val="1"/>
      <w:marLeft w:val="0"/>
      <w:marRight w:val="0"/>
      <w:marTop w:val="0"/>
      <w:marBottom w:val="0"/>
      <w:divBdr>
        <w:top w:val="none" w:sz="0" w:space="0" w:color="auto"/>
        <w:left w:val="none" w:sz="0" w:space="0" w:color="auto"/>
        <w:bottom w:val="none" w:sz="0" w:space="0" w:color="auto"/>
        <w:right w:val="none" w:sz="0" w:space="0" w:color="auto"/>
      </w:divBdr>
    </w:div>
    <w:div w:id="1795446193">
      <w:bodyDiv w:val="1"/>
      <w:marLeft w:val="0"/>
      <w:marRight w:val="0"/>
      <w:marTop w:val="0"/>
      <w:marBottom w:val="0"/>
      <w:divBdr>
        <w:top w:val="none" w:sz="0" w:space="0" w:color="auto"/>
        <w:left w:val="none" w:sz="0" w:space="0" w:color="auto"/>
        <w:bottom w:val="none" w:sz="0" w:space="0" w:color="auto"/>
        <w:right w:val="none" w:sz="0" w:space="0" w:color="auto"/>
      </w:divBdr>
    </w:div>
    <w:div w:id="1807234974">
      <w:bodyDiv w:val="1"/>
      <w:marLeft w:val="0"/>
      <w:marRight w:val="0"/>
      <w:marTop w:val="0"/>
      <w:marBottom w:val="0"/>
      <w:divBdr>
        <w:top w:val="none" w:sz="0" w:space="0" w:color="auto"/>
        <w:left w:val="none" w:sz="0" w:space="0" w:color="auto"/>
        <w:bottom w:val="none" w:sz="0" w:space="0" w:color="auto"/>
        <w:right w:val="none" w:sz="0" w:space="0" w:color="auto"/>
      </w:divBdr>
    </w:div>
    <w:div w:id="1812483886">
      <w:bodyDiv w:val="1"/>
      <w:marLeft w:val="0"/>
      <w:marRight w:val="0"/>
      <w:marTop w:val="0"/>
      <w:marBottom w:val="0"/>
      <w:divBdr>
        <w:top w:val="none" w:sz="0" w:space="0" w:color="auto"/>
        <w:left w:val="none" w:sz="0" w:space="0" w:color="auto"/>
        <w:bottom w:val="none" w:sz="0" w:space="0" w:color="auto"/>
        <w:right w:val="none" w:sz="0" w:space="0" w:color="auto"/>
      </w:divBdr>
    </w:div>
    <w:div w:id="1833449021">
      <w:bodyDiv w:val="1"/>
      <w:marLeft w:val="0"/>
      <w:marRight w:val="0"/>
      <w:marTop w:val="0"/>
      <w:marBottom w:val="0"/>
      <w:divBdr>
        <w:top w:val="none" w:sz="0" w:space="0" w:color="auto"/>
        <w:left w:val="none" w:sz="0" w:space="0" w:color="auto"/>
        <w:bottom w:val="none" w:sz="0" w:space="0" w:color="auto"/>
        <w:right w:val="none" w:sz="0" w:space="0" w:color="auto"/>
      </w:divBdr>
    </w:div>
    <w:div w:id="1847019419">
      <w:bodyDiv w:val="1"/>
      <w:marLeft w:val="0"/>
      <w:marRight w:val="0"/>
      <w:marTop w:val="0"/>
      <w:marBottom w:val="0"/>
      <w:divBdr>
        <w:top w:val="none" w:sz="0" w:space="0" w:color="auto"/>
        <w:left w:val="none" w:sz="0" w:space="0" w:color="auto"/>
        <w:bottom w:val="none" w:sz="0" w:space="0" w:color="auto"/>
        <w:right w:val="none" w:sz="0" w:space="0" w:color="auto"/>
      </w:divBdr>
    </w:div>
    <w:div w:id="1848127684">
      <w:bodyDiv w:val="1"/>
      <w:marLeft w:val="0"/>
      <w:marRight w:val="0"/>
      <w:marTop w:val="0"/>
      <w:marBottom w:val="0"/>
      <w:divBdr>
        <w:top w:val="none" w:sz="0" w:space="0" w:color="auto"/>
        <w:left w:val="none" w:sz="0" w:space="0" w:color="auto"/>
        <w:bottom w:val="none" w:sz="0" w:space="0" w:color="auto"/>
        <w:right w:val="none" w:sz="0" w:space="0" w:color="auto"/>
      </w:divBdr>
      <w:divsChild>
        <w:div w:id="1890799621">
          <w:marLeft w:val="0"/>
          <w:marRight w:val="0"/>
          <w:marTop w:val="0"/>
          <w:marBottom w:val="0"/>
          <w:divBdr>
            <w:top w:val="none" w:sz="0" w:space="0" w:color="auto"/>
            <w:left w:val="none" w:sz="0" w:space="0" w:color="auto"/>
            <w:bottom w:val="none" w:sz="0" w:space="0" w:color="auto"/>
            <w:right w:val="none" w:sz="0" w:space="0" w:color="auto"/>
          </w:divBdr>
        </w:div>
      </w:divsChild>
    </w:div>
    <w:div w:id="1855269693">
      <w:bodyDiv w:val="1"/>
      <w:marLeft w:val="0"/>
      <w:marRight w:val="0"/>
      <w:marTop w:val="0"/>
      <w:marBottom w:val="0"/>
      <w:divBdr>
        <w:top w:val="none" w:sz="0" w:space="0" w:color="auto"/>
        <w:left w:val="none" w:sz="0" w:space="0" w:color="auto"/>
        <w:bottom w:val="none" w:sz="0" w:space="0" w:color="auto"/>
        <w:right w:val="none" w:sz="0" w:space="0" w:color="auto"/>
      </w:divBdr>
    </w:div>
    <w:div w:id="1888947934">
      <w:bodyDiv w:val="1"/>
      <w:marLeft w:val="0"/>
      <w:marRight w:val="0"/>
      <w:marTop w:val="0"/>
      <w:marBottom w:val="0"/>
      <w:divBdr>
        <w:top w:val="none" w:sz="0" w:space="0" w:color="auto"/>
        <w:left w:val="none" w:sz="0" w:space="0" w:color="auto"/>
        <w:bottom w:val="none" w:sz="0" w:space="0" w:color="auto"/>
        <w:right w:val="none" w:sz="0" w:space="0" w:color="auto"/>
      </w:divBdr>
    </w:div>
    <w:div w:id="1894076064">
      <w:bodyDiv w:val="1"/>
      <w:marLeft w:val="0"/>
      <w:marRight w:val="0"/>
      <w:marTop w:val="0"/>
      <w:marBottom w:val="0"/>
      <w:divBdr>
        <w:top w:val="none" w:sz="0" w:space="0" w:color="auto"/>
        <w:left w:val="none" w:sz="0" w:space="0" w:color="auto"/>
        <w:bottom w:val="none" w:sz="0" w:space="0" w:color="auto"/>
        <w:right w:val="none" w:sz="0" w:space="0" w:color="auto"/>
      </w:divBdr>
      <w:divsChild>
        <w:div w:id="1189682214">
          <w:marLeft w:val="0"/>
          <w:marRight w:val="1"/>
          <w:marTop w:val="0"/>
          <w:marBottom w:val="0"/>
          <w:divBdr>
            <w:top w:val="none" w:sz="0" w:space="0" w:color="auto"/>
            <w:left w:val="none" w:sz="0" w:space="0" w:color="auto"/>
            <w:bottom w:val="none" w:sz="0" w:space="0" w:color="auto"/>
            <w:right w:val="none" w:sz="0" w:space="0" w:color="auto"/>
          </w:divBdr>
          <w:divsChild>
            <w:div w:id="382681698">
              <w:marLeft w:val="0"/>
              <w:marRight w:val="0"/>
              <w:marTop w:val="0"/>
              <w:marBottom w:val="0"/>
              <w:divBdr>
                <w:top w:val="none" w:sz="0" w:space="0" w:color="auto"/>
                <w:left w:val="none" w:sz="0" w:space="0" w:color="auto"/>
                <w:bottom w:val="none" w:sz="0" w:space="0" w:color="auto"/>
                <w:right w:val="none" w:sz="0" w:space="0" w:color="auto"/>
              </w:divBdr>
              <w:divsChild>
                <w:div w:id="437485397">
                  <w:marLeft w:val="0"/>
                  <w:marRight w:val="0"/>
                  <w:marTop w:val="0"/>
                  <w:marBottom w:val="0"/>
                  <w:divBdr>
                    <w:top w:val="none" w:sz="0" w:space="0" w:color="auto"/>
                    <w:left w:val="none" w:sz="0" w:space="0" w:color="auto"/>
                    <w:bottom w:val="none" w:sz="0" w:space="0" w:color="auto"/>
                    <w:right w:val="none" w:sz="0" w:space="0" w:color="auto"/>
                  </w:divBdr>
                  <w:divsChild>
                    <w:div w:id="1821925937">
                      <w:marLeft w:val="0"/>
                      <w:marRight w:val="0"/>
                      <w:marTop w:val="0"/>
                      <w:marBottom w:val="0"/>
                      <w:divBdr>
                        <w:top w:val="none" w:sz="0" w:space="0" w:color="auto"/>
                        <w:left w:val="none" w:sz="0" w:space="0" w:color="auto"/>
                        <w:bottom w:val="none" w:sz="0" w:space="0" w:color="auto"/>
                        <w:right w:val="none" w:sz="0" w:space="0" w:color="auto"/>
                      </w:divBdr>
                      <w:divsChild>
                        <w:div w:id="671641978">
                          <w:marLeft w:val="384"/>
                          <w:marRight w:val="384"/>
                          <w:marTop w:val="0"/>
                          <w:marBottom w:val="0"/>
                          <w:divBdr>
                            <w:top w:val="none" w:sz="0" w:space="0" w:color="auto"/>
                            <w:left w:val="none" w:sz="0" w:space="0" w:color="auto"/>
                            <w:bottom w:val="none" w:sz="0" w:space="0" w:color="auto"/>
                            <w:right w:val="none" w:sz="0" w:space="0" w:color="auto"/>
                          </w:divBdr>
                          <w:divsChild>
                            <w:div w:id="1779980829">
                              <w:marLeft w:val="0"/>
                              <w:marRight w:val="0"/>
                              <w:marTop w:val="0"/>
                              <w:marBottom w:val="0"/>
                              <w:divBdr>
                                <w:top w:val="none" w:sz="0" w:space="0" w:color="auto"/>
                                <w:left w:val="none" w:sz="0" w:space="0" w:color="auto"/>
                                <w:bottom w:val="none" w:sz="0" w:space="0" w:color="auto"/>
                                <w:right w:val="none" w:sz="0" w:space="0" w:color="auto"/>
                              </w:divBdr>
                              <w:divsChild>
                                <w:div w:id="1021400219">
                                  <w:marLeft w:val="0"/>
                                  <w:marRight w:val="0"/>
                                  <w:marTop w:val="0"/>
                                  <w:marBottom w:val="0"/>
                                  <w:divBdr>
                                    <w:top w:val="none" w:sz="0" w:space="0" w:color="auto"/>
                                    <w:left w:val="none" w:sz="0" w:space="0" w:color="auto"/>
                                    <w:bottom w:val="none" w:sz="0" w:space="0" w:color="auto"/>
                                    <w:right w:val="none" w:sz="0" w:space="0" w:color="auto"/>
                                  </w:divBdr>
                                  <w:divsChild>
                                    <w:div w:id="1070080664">
                                      <w:marLeft w:val="0"/>
                                      <w:marRight w:val="0"/>
                                      <w:marTop w:val="0"/>
                                      <w:marBottom w:val="0"/>
                                      <w:divBdr>
                                        <w:top w:val="none" w:sz="0" w:space="0" w:color="auto"/>
                                        <w:left w:val="none" w:sz="0" w:space="0" w:color="auto"/>
                                        <w:bottom w:val="none" w:sz="0" w:space="0" w:color="auto"/>
                                        <w:right w:val="none" w:sz="0" w:space="0" w:color="auto"/>
                                      </w:divBdr>
                                      <w:divsChild>
                                        <w:div w:id="1041587602">
                                          <w:marLeft w:val="0"/>
                                          <w:marRight w:val="0"/>
                                          <w:marTop w:val="0"/>
                                          <w:marBottom w:val="0"/>
                                          <w:divBdr>
                                            <w:top w:val="none" w:sz="0" w:space="0" w:color="auto"/>
                                            <w:left w:val="none" w:sz="0" w:space="0" w:color="auto"/>
                                            <w:bottom w:val="none" w:sz="0" w:space="0" w:color="auto"/>
                                            <w:right w:val="none" w:sz="0" w:space="0" w:color="auto"/>
                                          </w:divBdr>
                                          <w:divsChild>
                                            <w:div w:id="1920014029">
                                              <w:marLeft w:val="0"/>
                                              <w:marRight w:val="0"/>
                                              <w:marTop w:val="0"/>
                                              <w:marBottom w:val="0"/>
                                              <w:divBdr>
                                                <w:top w:val="none" w:sz="0" w:space="0" w:color="auto"/>
                                                <w:left w:val="none" w:sz="0" w:space="0" w:color="auto"/>
                                                <w:bottom w:val="none" w:sz="0" w:space="0" w:color="auto"/>
                                                <w:right w:val="none" w:sz="0" w:space="0" w:color="auto"/>
                                              </w:divBdr>
                                              <w:divsChild>
                                                <w:div w:id="1963731574">
                                                  <w:marLeft w:val="0"/>
                                                  <w:marRight w:val="0"/>
                                                  <w:marTop w:val="0"/>
                                                  <w:marBottom w:val="0"/>
                                                  <w:divBdr>
                                                    <w:top w:val="none" w:sz="0" w:space="0" w:color="auto"/>
                                                    <w:left w:val="none" w:sz="0" w:space="0" w:color="auto"/>
                                                    <w:bottom w:val="none" w:sz="0" w:space="0" w:color="auto"/>
                                                    <w:right w:val="none" w:sz="0" w:space="0" w:color="auto"/>
                                                  </w:divBdr>
                                                  <w:divsChild>
                                                    <w:div w:id="482967351">
                                                      <w:marLeft w:val="0"/>
                                                      <w:marRight w:val="0"/>
                                                      <w:marTop w:val="0"/>
                                                      <w:marBottom w:val="0"/>
                                                      <w:divBdr>
                                                        <w:top w:val="none" w:sz="0" w:space="0" w:color="auto"/>
                                                        <w:left w:val="none" w:sz="0" w:space="0" w:color="auto"/>
                                                        <w:bottom w:val="none" w:sz="0" w:space="0" w:color="auto"/>
                                                        <w:right w:val="none" w:sz="0" w:space="0" w:color="auto"/>
                                                      </w:divBdr>
                                                    </w:div>
                                                    <w:div w:id="558319747">
                                                      <w:marLeft w:val="0"/>
                                                      <w:marRight w:val="0"/>
                                                      <w:marTop w:val="0"/>
                                                      <w:marBottom w:val="0"/>
                                                      <w:divBdr>
                                                        <w:top w:val="none" w:sz="0" w:space="0" w:color="auto"/>
                                                        <w:left w:val="none" w:sz="0" w:space="0" w:color="auto"/>
                                                        <w:bottom w:val="none" w:sz="0" w:space="0" w:color="auto"/>
                                                        <w:right w:val="none" w:sz="0" w:space="0" w:color="auto"/>
                                                      </w:divBdr>
                                                    </w:div>
                                                    <w:div w:id="742678904">
                                                      <w:marLeft w:val="0"/>
                                                      <w:marRight w:val="0"/>
                                                      <w:marTop w:val="0"/>
                                                      <w:marBottom w:val="0"/>
                                                      <w:divBdr>
                                                        <w:top w:val="none" w:sz="0" w:space="0" w:color="auto"/>
                                                        <w:left w:val="none" w:sz="0" w:space="0" w:color="auto"/>
                                                        <w:bottom w:val="none" w:sz="0" w:space="0" w:color="auto"/>
                                                        <w:right w:val="none" w:sz="0" w:space="0" w:color="auto"/>
                                                      </w:divBdr>
                                                    </w:div>
                                                    <w:div w:id="130561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1129023">
      <w:bodyDiv w:val="1"/>
      <w:marLeft w:val="0"/>
      <w:marRight w:val="0"/>
      <w:marTop w:val="0"/>
      <w:marBottom w:val="0"/>
      <w:divBdr>
        <w:top w:val="none" w:sz="0" w:space="0" w:color="auto"/>
        <w:left w:val="none" w:sz="0" w:space="0" w:color="auto"/>
        <w:bottom w:val="none" w:sz="0" w:space="0" w:color="auto"/>
        <w:right w:val="none" w:sz="0" w:space="0" w:color="auto"/>
      </w:divBdr>
    </w:div>
    <w:div w:id="1996492485">
      <w:bodyDiv w:val="1"/>
      <w:marLeft w:val="0"/>
      <w:marRight w:val="0"/>
      <w:marTop w:val="0"/>
      <w:marBottom w:val="0"/>
      <w:divBdr>
        <w:top w:val="none" w:sz="0" w:space="0" w:color="auto"/>
        <w:left w:val="none" w:sz="0" w:space="0" w:color="auto"/>
        <w:bottom w:val="none" w:sz="0" w:space="0" w:color="auto"/>
        <w:right w:val="none" w:sz="0" w:space="0" w:color="auto"/>
      </w:divBdr>
      <w:divsChild>
        <w:div w:id="1364669410">
          <w:marLeft w:val="0"/>
          <w:marRight w:val="0"/>
          <w:marTop w:val="0"/>
          <w:marBottom w:val="0"/>
          <w:divBdr>
            <w:top w:val="none" w:sz="0" w:space="0" w:color="auto"/>
            <w:left w:val="none" w:sz="0" w:space="0" w:color="auto"/>
            <w:bottom w:val="none" w:sz="0" w:space="0" w:color="auto"/>
            <w:right w:val="none" w:sz="0" w:space="0" w:color="auto"/>
          </w:divBdr>
        </w:div>
      </w:divsChild>
    </w:div>
    <w:div w:id="2008941522">
      <w:bodyDiv w:val="1"/>
      <w:marLeft w:val="0"/>
      <w:marRight w:val="0"/>
      <w:marTop w:val="0"/>
      <w:marBottom w:val="0"/>
      <w:divBdr>
        <w:top w:val="none" w:sz="0" w:space="0" w:color="auto"/>
        <w:left w:val="none" w:sz="0" w:space="0" w:color="auto"/>
        <w:bottom w:val="none" w:sz="0" w:space="0" w:color="auto"/>
        <w:right w:val="none" w:sz="0" w:space="0" w:color="auto"/>
      </w:divBdr>
      <w:divsChild>
        <w:div w:id="1794473559">
          <w:marLeft w:val="0"/>
          <w:marRight w:val="0"/>
          <w:marTop w:val="0"/>
          <w:marBottom w:val="0"/>
          <w:divBdr>
            <w:top w:val="none" w:sz="0" w:space="0" w:color="auto"/>
            <w:left w:val="none" w:sz="0" w:space="0" w:color="auto"/>
            <w:bottom w:val="none" w:sz="0" w:space="0" w:color="auto"/>
            <w:right w:val="none" w:sz="0" w:space="0" w:color="auto"/>
          </w:divBdr>
        </w:div>
      </w:divsChild>
    </w:div>
    <w:div w:id="2035039785">
      <w:bodyDiv w:val="1"/>
      <w:marLeft w:val="0"/>
      <w:marRight w:val="0"/>
      <w:marTop w:val="0"/>
      <w:marBottom w:val="0"/>
      <w:divBdr>
        <w:top w:val="none" w:sz="0" w:space="0" w:color="auto"/>
        <w:left w:val="none" w:sz="0" w:space="0" w:color="auto"/>
        <w:bottom w:val="none" w:sz="0" w:space="0" w:color="auto"/>
        <w:right w:val="none" w:sz="0" w:space="0" w:color="auto"/>
      </w:divBdr>
    </w:div>
    <w:div w:id="2050490610">
      <w:bodyDiv w:val="1"/>
      <w:marLeft w:val="0"/>
      <w:marRight w:val="0"/>
      <w:marTop w:val="0"/>
      <w:marBottom w:val="0"/>
      <w:divBdr>
        <w:top w:val="none" w:sz="0" w:space="0" w:color="auto"/>
        <w:left w:val="none" w:sz="0" w:space="0" w:color="auto"/>
        <w:bottom w:val="none" w:sz="0" w:space="0" w:color="auto"/>
        <w:right w:val="none" w:sz="0" w:space="0" w:color="auto"/>
      </w:divBdr>
      <w:divsChild>
        <w:div w:id="439568973">
          <w:marLeft w:val="0"/>
          <w:marRight w:val="0"/>
          <w:marTop w:val="0"/>
          <w:marBottom w:val="0"/>
          <w:divBdr>
            <w:top w:val="none" w:sz="0" w:space="0" w:color="auto"/>
            <w:left w:val="none" w:sz="0" w:space="0" w:color="auto"/>
            <w:bottom w:val="none" w:sz="0" w:space="0" w:color="auto"/>
            <w:right w:val="none" w:sz="0" w:space="0" w:color="auto"/>
          </w:divBdr>
        </w:div>
      </w:divsChild>
    </w:div>
    <w:div w:id="208417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9B720-626A-4BF7-B8D2-8EC0275D6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5325</Words>
  <Characters>30358</Characters>
  <Application>Microsoft Office Word</Application>
  <DocSecurity>0</DocSecurity>
  <Lines>252</Lines>
  <Paragraphs>71</Paragraphs>
  <ScaleCrop>false</ScaleCrop>
  <HeadingPairs>
    <vt:vector size="6" baseType="variant">
      <vt:variant>
        <vt:lpstr>Название</vt:lpstr>
      </vt:variant>
      <vt:variant>
        <vt:i4>1</vt:i4>
      </vt:variant>
      <vt:variant>
        <vt:lpstr>
Название</vt:lpstr>
      </vt:variant>
      <vt:variant>
        <vt:i4>1</vt:i4>
      </vt:variant>
      <vt:variant>
        <vt:lpstr>Title</vt:lpstr>
      </vt:variant>
      <vt:variant>
        <vt:i4>1</vt:i4>
      </vt:variant>
    </vt:vector>
  </HeadingPairs>
  <TitlesOfParts>
    <vt:vector size="3" baseType="lpstr">
      <vt:lpstr/>
      <vt:lpstr/>
      <vt:lpstr/>
    </vt:vector>
  </TitlesOfParts>
  <LinksUpToDate>false</LinksUpToDate>
  <CharactersWithSpaces>35612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2017-09-25T09:21:00Z</cp:lastPrinted>
  <dcterms:created xsi:type="dcterms:W3CDTF">2018-02-19T12:31:00Z</dcterms:created>
  <dcterms:modified xsi:type="dcterms:W3CDTF">2018-04-03T06:33:00Z</dcterms:modified>
</cp:coreProperties>
</file>